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BB901" w14:textId="103AD0FA" w:rsidR="00822988" w:rsidRPr="00822988" w:rsidRDefault="00CF7613" w:rsidP="006326EE">
      <w:pPr>
        <w:pStyle w:val="Hlavika"/>
        <w:jc w:val="right"/>
        <w:rPr>
          <w:rFonts w:ascii="Arial Narrow" w:hAnsi="Arial Narrow"/>
          <w:b/>
          <w:sz w:val="20"/>
          <w:szCs w:val="20"/>
        </w:rPr>
      </w:pPr>
      <w:r w:rsidRPr="00364DF7">
        <w:rPr>
          <w:rFonts w:ascii="Arial Narrow" w:hAnsi="Arial Narrow"/>
          <w:sz w:val="20"/>
          <w:szCs w:val="20"/>
        </w:rPr>
        <w:t>Príloha č. 31</w:t>
      </w:r>
      <w:r w:rsidR="00641D44">
        <w:rPr>
          <w:rFonts w:ascii="Arial Narrow" w:hAnsi="Arial Narrow"/>
          <w:sz w:val="20"/>
          <w:szCs w:val="20"/>
        </w:rPr>
        <w:t xml:space="preserve"> </w:t>
      </w:r>
    </w:p>
    <w:tbl>
      <w:tblPr>
        <w:tblW w:w="10207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822988" w:rsidRPr="00822988" w14:paraId="193F4B84" w14:textId="77777777" w:rsidTr="002E57CF">
        <w:trPr>
          <w:trHeight w:val="353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64A2" w:themeFill="accent4"/>
            <w:vAlign w:val="bottom"/>
          </w:tcPr>
          <w:p w14:paraId="39555233" w14:textId="77777777" w:rsidR="00822988" w:rsidRPr="00822988" w:rsidRDefault="0091055D" w:rsidP="00BC3EB6">
            <w:pPr>
              <w:jc w:val="center"/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Kontrolný zoznam 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k overeniu procesu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odborného hodnotenia </w:t>
            </w:r>
            <w:r w:rsidR="005512E8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br/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žiadosti o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 poskytnutie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nenávratn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ého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finančn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ého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príspev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ku</w:t>
            </w:r>
          </w:p>
        </w:tc>
      </w:tr>
      <w:tr w:rsidR="00822988" w:rsidRPr="00822988" w14:paraId="400AFFEA" w14:textId="77777777" w:rsidTr="002E57CF">
        <w:trPr>
          <w:trHeight w:val="137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2C40CA64" w14:textId="77777777" w:rsidR="00822988" w:rsidRPr="00822988" w:rsidRDefault="00822988" w:rsidP="006326EE">
            <w:pPr>
              <w:spacing w:after="6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 w:rsidR="00C24189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I.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4CA12416" w14:textId="77777777" w:rsidR="00C24189" w:rsidRPr="00822988" w:rsidRDefault="00C24189" w:rsidP="006326EE">
            <w:pPr>
              <w:spacing w:after="6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II.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5CF23DF3" w14:textId="77777777" w:rsidR="00C24189" w:rsidRPr="00822988" w:rsidRDefault="00C24189" w:rsidP="006326EE">
            <w:pPr>
              <w:spacing w:after="12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III. (ak je to relevantné)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1AB2CD0E" w14:textId="117F5B7F" w:rsidR="00CF7613" w:rsidRPr="0055723C" w:rsidRDefault="00CF7613" w:rsidP="006326EE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Názov žiadateľa:</w:t>
            </w:r>
          </w:p>
          <w:p w14:paraId="543F8AF0" w14:textId="77777777" w:rsidR="00822988" w:rsidRPr="0055723C" w:rsidRDefault="00822988" w:rsidP="006326EE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Názov </w:t>
            </w:r>
            <w:r w:rsidR="00A13805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žiadosti o </w:t>
            </w: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NFP:</w:t>
            </w:r>
          </w:p>
          <w:p w14:paraId="24C1F61A" w14:textId="77777777" w:rsidR="0005692B" w:rsidRPr="00822988" w:rsidRDefault="00822988" w:rsidP="006326EE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Kód </w:t>
            </w:r>
            <w:r w:rsidR="00A13805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žiadosti o </w:t>
            </w:r>
            <w:r w:rsidR="00C24189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NFP:</w:t>
            </w:r>
          </w:p>
        </w:tc>
      </w:tr>
    </w:tbl>
    <w:p w14:paraId="01087DE4" w14:textId="77777777" w:rsidR="00822988" w:rsidRPr="004B6588" w:rsidRDefault="00822988" w:rsidP="00822988">
      <w:pPr>
        <w:jc w:val="center"/>
        <w:rPr>
          <w:rFonts w:ascii="Arial Narrow" w:hAnsi="Arial Narrow"/>
          <w:b/>
          <w:i/>
          <w:sz w:val="16"/>
          <w:szCs w:val="16"/>
          <w:highlight w:val="lightGray"/>
        </w:rPr>
      </w:pPr>
    </w:p>
    <w:tbl>
      <w:tblPr>
        <w:tblW w:w="10230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20"/>
        <w:gridCol w:w="567"/>
        <w:gridCol w:w="567"/>
        <w:gridCol w:w="1436"/>
        <w:gridCol w:w="2414"/>
      </w:tblGrid>
      <w:tr w:rsidR="00822988" w:rsidRPr="00822988" w14:paraId="66FE408F" w14:textId="77777777" w:rsidTr="008F22A1">
        <w:trPr>
          <w:trHeight w:val="502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DD24B0D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4796068B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Kontrolné otázky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6185D91D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áno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66E70679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nie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47F04119" w14:textId="64E880EB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Poznámka</w:t>
            </w:r>
            <w:r w:rsidR="00641D44">
              <w:rPr>
                <w:rStyle w:val="Odkaznapoznmkupodiarou"/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footnoteReference w:id="1"/>
            </w:r>
          </w:p>
        </w:tc>
      </w:tr>
      <w:tr w:rsidR="006326EE" w:rsidRPr="00D4773E" w14:paraId="6CE2CA0A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C71980C" w14:textId="7EF2A6D1" w:rsidR="006326EE" w:rsidRPr="00D4773E" w:rsidRDefault="006326EE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6326EE">
              <w:rPr>
                <w:rFonts w:ascii="Arial Narrow" w:hAnsi="Arial Narrow" w:cs="Arial Narrow"/>
                <w:b/>
                <w:bCs/>
                <w:color w:val="FFFFFF" w:themeColor="background1"/>
                <w:sz w:val="20"/>
                <w:szCs w:val="20"/>
              </w:rPr>
              <w:t>Kritéria formálneho charakteru</w:t>
            </w:r>
          </w:p>
        </w:tc>
      </w:tr>
      <w:tr w:rsidR="00DA6112" w:rsidRPr="00D4773E" w14:paraId="1F94A23A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9E0B" w14:textId="77777777" w:rsidR="00DA6112" w:rsidRPr="00822988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DBA5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Odovzdal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>
              <w:rPr>
                <w:rFonts w:ascii="Arial Narrow" w:hAnsi="Arial Narrow"/>
                <w:sz w:val="20"/>
                <w:szCs w:val="20"/>
              </w:rPr>
              <w:t>lia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hodnotiaci hárok</w:t>
            </w:r>
            <w:r>
              <w:rPr>
                <w:rFonts w:ascii="Arial Narrow" w:hAnsi="Arial Narrow"/>
                <w:sz w:val="20"/>
                <w:szCs w:val="20"/>
              </w:rPr>
              <w:t xml:space="preserve"> odborného hodnotenia ŽoNFP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22988">
              <w:rPr>
                <w:rFonts w:ascii="Arial Narrow" w:hAnsi="Arial Narrow"/>
                <w:sz w:val="20"/>
                <w:szCs w:val="20"/>
              </w:rPr>
              <w:t>a všetku dokumentáciu, ktorú dostal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pre potreby 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odborného 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hodnotenia konkrétneho projektu (napr. KZ </w:t>
            </w:r>
            <w:r>
              <w:rPr>
                <w:rFonts w:ascii="Arial Narrow" w:hAnsi="Arial Narrow"/>
                <w:sz w:val="20"/>
                <w:szCs w:val="20"/>
              </w:rPr>
              <w:t>z administratívneho overenia Žo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NFP, </w:t>
            </w:r>
            <w:r w:rsidR="00FD549E">
              <w:rPr>
                <w:rFonts w:ascii="Arial Narrow" w:hAnsi="Arial Narrow"/>
                <w:sz w:val="20"/>
                <w:szCs w:val="20"/>
              </w:rPr>
              <w:t>Ž</w:t>
            </w:r>
            <w:r>
              <w:rPr>
                <w:rFonts w:ascii="Arial Narrow" w:hAnsi="Arial Narrow"/>
                <w:sz w:val="20"/>
                <w:szCs w:val="20"/>
              </w:rPr>
              <w:t xml:space="preserve">iadosť </w:t>
            </w:r>
            <w:r w:rsidRPr="00941B54">
              <w:rPr>
                <w:rFonts w:ascii="Arial Narrow" w:hAnsi="Arial Narrow"/>
                <w:sz w:val="20"/>
                <w:szCs w:val="20"/>
              </w:rPr>
              <w:t>o</w:t>
            </w:r>
            <w:r w:rsidR="00BC3EB6">
              <w:rPr>
                <w:rFonts w:ascii="Arial Narrow" w:hAnsi="Arial Narrow"/>
                <w:sz w:val="20"/>
                <w:szCs w:val="20"/>
              </w:rPr>
              <w:t> </w:t>
            </w:r>
            <w:r w:rsidRPr="00822988">
              <w:rPr>
                <w:rFonts w:ascii="Arial Narrow" w:hAnsi="Arial Narrow"/>
                <w:sz w:val="20"/>
                <w:szCs w:val="20"/>
              </w:rPr>
              <w:t>NFP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822988">
              <w:rPr>
                <w:rFonts w:ascii="Arial Narrow" w:hAnsi="Arial Narrow"/>
                <w:sz w:val="20"/>
                <w:szCs w:val="20"/>
              </w:rPr>
              <w:t>atď.)?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D260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7BEC3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E4D35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06DC3" w:rsidRPr="00D4773E" w14:paraId="75D89CF8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FEB1" w14:textId="62E5484C" w:rsidR="00106DC3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822D" w14:textId="79E43F10" w:rsidR="00106DC3" w:rsidRPr="00822988" w:rsidRDefault="002730C6" w:rsidP="00C70D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0C6">
              <w:rPr>
                <w:rFonts w:ascii="Arial Narrow" w:hAnsi="Arial Narrow"/>
                <w:sz w:val="20"/>
                <w:szCs w:val="20"/>
              </w:rPr>
              <w:t xml:space="preserve">Odovzdali hodnotitelia 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podpísané </w:t>
            </w:r>
            <w:r w:rsidR="002E57CF">
              <w:rPr>
                <w:rFonts w:ascii="Arial Narrow" w:hAnsi="Arial Narrow"/>
                <w:sz w:val="20"/>
                <w:szCs w:val="20"/>
              </w:rPr>
              <w:t>z</w:t>
            </w:r>
            <w:r w:rsidR="00106DC3" w:rsidRPr="002730C6">
              <w:rPr>
                <w:rFonts w:ascii="Arial Narrow" w:hAnsi="Arial Narrow"/>
                <w:sz w:val="20"/>
                <w:szCs w:val="20"/>
              </w:rPr>
              <w:t>áznamy práce</w:t>
            </w:r>
            <w:r w:rsidR="002E57C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C70D7E" w:rsidRPr="00F835C0">
              <w:rPr>
                <w:rFonts w:ascii="Arial Narrow" w:hAnsi="Arial Narrow"/>
                <w:sz w:val="20"/>
                <w:szCs w:val="20"/>
              </w:rPr>
              <w:t>podpornú dokumentáciu, podklady z vykonaného vlastného posúdenia hospodárnosti výdavkov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E57CF">
              <w:rPr>
                <w:rFonts w:ascii="Arial Narrow" w:hAnsi="Arial Narrow"/>
                <w:sz w:val="20"/>
                <w:szCs w:val="20"/>
              </w:rPr>
              <w:t>individuálne hodnotiace hár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>k</w:t>
            </w:r>
            <w:r w:rsidR="002E57CF">
              <w:rPr>
                <w:rFonts w:ascii="Arial Narrow" w:hAnsi="Arial Narrow"/>
                <w:sz w:val="20"/>
                <w:szCs w:val="20"/>
              </w:rPr>
              <w:t>y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E57CF">
              <w:rPr>
                <w:rFonts w:ascii="Arial Narrow" w:hAnsi="Arial Narrow"/>
                <w:sz w:val="20"/>
                <w:szCs w:val="20"/>
              </w:rPr>
              <w:t>každého odborného hodnotiteľa a spoločný hodnotiaci hárok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>, je uvedený dátum, meno hodnotiteľ</w:t>
            </w:r>
            <w:r w:rsidR="002E57CF">
              <w:rPr>
                <w:rFonts w:ascii="Arial Narrow" w:hAnsi="Arial Narrow"/>
                <w:sz w:val="20"/>
                <w:szCs w:val="20"/>
              </w:rPr>
              <w:t>ov?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6C2D4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D079E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A38FA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508268C6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58D9" w14:textId="1E6F7C51" w:rsidR="00DA6112" w:rsidRPr="00822988" w:rsidRDefault="006326EE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4524" w14:textId="09F3683F" w:rsidR="00DA6112" w:rsidRDefault="00DA6112" w:rsidP="00425E19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Bol</w:t>
            </w:r>
            <w:r w:rsidR="00425E19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 xml:space="preserve"> počas 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odborného </w:t>
            </w:r>
            <w:r>
              <w:rPr>
                <w:rFonts w:ascii="Arial Narrow" w:hAnsi="Arial Narrow"/>
                <w:sz w:val="20"/>
                <w:szCs w:val="20"/>
              </w:rPr>
              <w:t xml:space="preserve">hodnotenia ŽoNFP 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zasielaná výzva </w:t>
            </w:r>
            <w:r w:rsidR="00425E19" w:rsidRPr="00425E19">
              <w:rPr>
                <w:rFonts w:ascii="Arial Narrow" w:hAnsi="Arial Narrow"/>
                <w:sz w:val="20"/>
                <w:szCs w:val="20"/>
              </w:rPr>
              <w:t>žiadateľ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ovi </w:t>
            </w:r>
            <w:r w:rsidR="00425E19" w:rsidRPr="00425E19">
              <w:rPr>
                <w:rFonts w:ascii="Arial Narrow" w:hAnsi="Arial Narrow"/>
                <w:sz w:val="20"/>
                <w:szCs w:val="20"/>
              </w:rPr>
              <w:t>na doplnenie neúplných údajov, vysvetlenie nejasností alebo nápravu nepravdivých údajov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ak áno, je potrebné skontrolovať, či sú priložené dôkazy o dožiadavaní – list RO/SO, predložené dokumenty/informácie, doručenky</w:t>
            </w:r>
            <w:r w:rsidR="00425E19">
              <w:rPr>
                <w:rFonts w:ascii="Arial Narrow" w:hAnsi="Arial Narrow"/>
                <w:sz w:val="20"/>
                <w:szCs w:val="20"/>
              </w:rPr>
              <w:t>, dodržanie lehoty na doplnenie</w:t>
            </w:r>
            <w:r>
              <w:rPr>
                <w:rFonts w:ascii="Arial Narrow" w:hAnsi="Arial Narrow"/>
                <w:sz w:val="20"/>
                <w:szCs w:val="20"/>
              </w:rPr>
              <w:t xml:space="preserve"> a pod.)?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2346C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1CB8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8FD83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25E19" w:rsidRPr="00D4773E" w14:paraId="6A4A6A33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28C0" w14:textId="43D90875" w:rsidR="00425E19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4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2977" w14:textId="57ED3C3A" w:rsidR="00425E19" w:rsidRDefault="00425E19" w:rsidP="004373C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5E19">
              <w:rPr>
                <w:rFonts w:ascii="Arial Narrow" w:hAnsi="Arial Narrow"/>
                <w:sz w:val="20"/>
                <w:szCs w:val="20"/>
              </w:rPr>
              <w:t>Boli požiadavky na doplnenie neúplných údajov, vysvetlenie nejasností alebo nápravu nepravdivých údajov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25E19">
              <w:rPr>
                <w:rFonts w:ascii="Arial Narrow" w:hAnsi="Arial Narrow"/>
                <w:sz w:val="20"/>
                <w:szCs w:val="20"/>
              </w:rPr>
              <w:t>ako aj samotné doplnenie uvedené odbornými hodnotiteľmi 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="004373C9" w:rsidRPr="00425E19">
              <w:rPr>
                <w:rFonts w:ascii="Arial Narrow" w:hAnsi="Arial Narrow"/>
                <w:sz w:val="20"/>
                <w:szCs w:val="20"/>
              </w:rPr>
              <w:t>hodnotiacom hárku</w:t>
            </w:r>
            <w:r w:rsidR="004373C9">
              <w:rPr>
                <w:rFonts w:ascii="Arial Narrow" w:hAnsi="Arial Narrow"/>
                <w:sz w:val="20"/>
                <w:szCs w:val="20"/>
              </w:rPr>
              <w:t xml:space="preserve"> v </w:t>
            </w:r>
            <w:r>
              <w:rPr>
                <w:rFonts w:ascii="Arial Narrow" w:hAnsi="Arial Narrow"/>
                <w:sz w:val="20"/>
                <w:szCs w:val="20"/>
              </w:rPr>
              <w:t>komentár</w:t>
            </w:r>
            <w:r w:rsidR="004373C9">
              <w:rPr>
                <w:rFonts w:ascii="Arial Narrow" w:hAnsi="Arial Narrow"/>
                <w:sz w:val="20"/>
                <w:szCs w:val="20"/>
              </w:rPr>
              <w:t>i k</w:t>
            </w:r>
            <w:r>
              <w:rPr>
                <w:rFonts w:ascii="Arial Narrow" w:hAnsi="Arial Narrow"/>
                <w:sz w:val="20"/>
                <w:szCs w:val="20"/>
              </w:rPr>
              <w:t xml:space="preserve"> hodnotiac</w:t>
            </w:r>
            <w:r w:rsidR="004373C9">
              <w:rPr>
                <w:rFonts w:ascii="Arial Narrow" w:hAnsi="Arial Narrow"/>
                <w:sz w:val="20"/>
                <w:szCs w:val="20"/>
              </w:rPr>
              <w:t>emu</w:t>
            </w:r>
            <w:r>
              <w:rPr>
                <w:rFonts w:ascii="Arial Narrow" w:hAnsi="Arial Narrow"/>
                <w:sz w:val="20"/>
                <w:szCs w:val="20"/>
              </w:rPr>
              <w:t xml:space="preserve"> kritériu, ktorého sa doplnenie týkalo</w:t>
            </w:r>
            <w:r w:rsidRPr="00425E19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A7A4B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274B3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3CE9D" w14:textId="77777777" w:rsidR="00425E19" w:rsidRPr="00D4773E" w:rsidRDefault="00425E19" w:rsidP="00425E1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32049FD1" w14:textId="77777777" w:rsidTr="008F22A1">
        <w:trPr>
          <w:trHeight w:val="3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5A22" w14:textId="75A65FDD" w:rsidR="00DA6112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9AE6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Vyplnili hodnotitelia správne identifikáciu žiadateľa a ŽoNFP (OP, prioritná os, špecifický cieľ...)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34D82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159E7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2DF7D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5DA3ADC5" w14:textId="77777777" w:rsidTr="008F22A1">
        <w:trPr>
          <w:trHeight w:val="4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4A0B" w14:textId="6615813B" w:rsidR="002E57CF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5458" w14:textId="551EC3D1" w:rsidR="002E57CF" w:rsidRDefault="002E57CF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Dosiahla ŽoNFP 60% z </w:t>
            </w:r>
            <w:r w:rsidRPr="00AD674D">
              <w:rPr>
                <w:rFonts w:ascii="Arial Narrow" w:hAnsi="Arial Narrow"/>
                <w:sz w:val="20"/>
                <w:szCs w:val="20"/>
              </w:rPr>
              <w:t>maximálneho počtu bodov bodovaných hodnotiacich kritérií</w:t>
            </w:r>
            <w:r>
              <w:rPr>
                <w:rFonts w:ascii="Arial Narrow" w:hAnsi="Arial Narrow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9B7B2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8E7B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EB007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719A8E9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D012" w14:textId="719CF6BE" w:rsidR="002E57CF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EC33" w14:textId="7C5EB6CD" w:rsidR="002E57CF" w:rsidRDefault="006326EE" w:rsidP="008F22A1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žiadaná výška NFP v hodnotiacom hárku v súlade so žiadanou výškou uvedenou v 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pôvodnej </w:t>
            </w:r>
            <w:r>
              <w:rPr>
                <w:rFonts w:ascii="Arial Narrow" w:hAnsi="Arial Narrow"/>
                <w:sz w:val="20"/>
                <w:szCs w:val="20"/>
              </w:rPr>
              <w:t>ŽoNFP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23A11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A7A56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41F1E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25E19" w:rsidRPr="00D4773E" w14:paraId="6DBD5833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F201" w14:textId="13ED9EE8" w:rsidR="00425E19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05A0" w14:textId="2CFA25A9" w:rsidR="00425E19" w:rsidRDefault="00425E19" w:rsidP="00C158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5E19">
              <w:rPr>
                <w:rFonts w:ascii="Arial Narrow" w:hAnsi="Arial Narrow"/>
                <w:sz w:val="20"/>
                <w:szCs w:val="20"/>
              </w:rPr>
              <w:t>Ide o opakovanie predošlého odborného hodnotenia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rovnakými odbornými hodnotiteľmi</w:t>
            </w:r>
            <w:r w:rsidR="00C15839">
              <w:rPr>
                <w:rFonts w:ascii="Arial Narrow" w:hAnsi="Arial Narrow"/>
                <w:sz w:val="20"/>
                <w:szCs w:val="20"/>
              </w:rPr>
              <w:t>, ktoré bolo vykonané na základe vyžiadania zo strany RO/SO</w:t>
            </w:r>
            <w:r w:rsidRPr="00425E19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0AF3C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F37AF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818D4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32D5F3D0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19642B18" w14:textId="35234FC5" w:rsidR="002E57CF" w:rsidRPr="002E57CF" w:rsidRDefault="002E57CF" w:rsidP="005723E2">
            <w:pPr>
              <w:jc w:val="center"/>
              <w:rPr>
                <w:rFonts w:ascii="Arial Narrow" w:hAnsi="Arial Narrow" w:cs="Arial Narrow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Kritéria hodnotenia kvality práce</w:t>
            </w:r>
          </w:p>
        </w:tc>
      </w:tr>
      <w:tr w:rsidR="002E57CF" w:rsidRPr="00D4773E" w14:paraId="31F41499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A5" w14:textId="42B93579" w:rsidR="002E57CF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146" w14:textId="45FC6156" w:rsidR="002E57CF" w:rsidRDefault="002E57CF" w:rsidP="003C56F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Zdôvodnil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>
              <w:rPr>
                <w:rFonts w:ascii="Arial Narrow" w:hAnsi="Arial Narrow"/>
                <w:sz w:val="20"/>
                <w:szCs w:val="20"/>
              </w:rPr>
              <w:t>lia pri každom hodnotiacom kritériu</w:t>
            </w:r>
            <w:r w:rsidRPr="00822988">
              <w:rPr>
                <w:rFonts w:ascii="Arial Narrow" w:hAnsi="Arial Narrow"/>
                <w:sz w:val="20"/>
                <w:szCs w:val="20"/>
              </w:rPr>
              <w:t>, prečo pridelil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konkrétny počet bodov</w:t>
            </w:r>
            <w:r w:rsidR="008F22A1">
              <w:rPr>
                <w:rFonts w:ascii="Arial Narrow" w:hAnsi="Arial Narrow"/>
                <w:sz w:val="20"/>
                <w:szCs w:val="20"/>
              </w:rPr>
              <w:t>, resp. odpovedali „áno/nie“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22988">
              <w:rPr>
                <w:rFonts w:ascii="Arial Narrow" w:hAnsi="Arial Narrow"/>
                <w:sz w:val="20"/>
                <w:szCs w:val="20"/>
              </w:rPr>
              <w:t>za každé hodnotiace kritérium?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J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>e v oboch prípadoch uvedený odkaz na konkrétnu časť ŽoNFP, prílohu/prílohy ŽoNFP, resp. in</w:t>
            </w:r>
            <w:r w:rsidR="008F22A1">
              <w:rPr>
                <w:rFonts w:ascii="Arial Narrow" w:hAnsi="Arial Narrow"/>
                <w:sz w:val="20"/>
                <w:szCs w:val="20"/>
              </w:rPr>
              <w:t>ý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 xml:space="preserve"> dokument, na základe ktor</w:t>
            </w:r>
            <w:r w:rsidR="008F22A1">
              <w:rPr>
                <w:rFonts w:ascii="Arial Narrow" w:hAnsi="Arial Narrow"/>
                <w:sz w:val="20"/>
                <w:szCs w:val="20"/>
              </w:rPr>
              <w:t>ého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 xml:space="preserve"> hodnotitelia vyhodnotili príslušné vylučovacie , resp. bodové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>kritérium.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551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F828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FB588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0F868B72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52A0" w14:textId="36884ED2" w:rsidR="00DA6112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B425" w14:textId="680DBE93" w:rsidR="00DA6112" w:rsidRDefault="00DA6112" w:rsidP="008F22A1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zdôvodnenie </w:t>
            </w:r>
            <w:r w:rsidR="00D305F3">
              <w:rPr>
                <w:rFonts w:ascii="Arial Narrow" w:hAnsi="Arial Narrow"/>
                <w:sz w:val="20"/>
                <w:szCs w:val="20"/>
              </w:rPr>
              <w:t>každého hodnotiaceho kritéri</w:t>
            </w:r>
            <w:r w:rsidR="008F22A1">
              <w:rPr>
                <w:rFonts w:ascii="Arial Narrow" w:hAnsi="Arial Narrow"/>
                <w:sz w:val="20"/>
                <w:szCs w:val="20"/>
              </w:rPr>
              <w:t>a</w:t>
            </w:r>
            <w:r w:rsidR="00D305F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F22A1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prideleného počtu bodov</w:t>
            </w:r>
            <w:r w:rsidR="008F22A1">
              <w:rPr>
                <w:rFonts w:ascii="Arial Narrow" w:hAnsi="Arial Narrow"/>
                <w:sz w:val="20"/>
                <w:szCs w:val="20"/>
              </w:rPr>
              <w:t>, resp. odpovede „áno/nie“)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dostatočné</w:t>
            </w:r>
            <w:r w:rsidR="00D305F3">
              <w:rPr>
                <w:rFonts w:ascii="Arial Narrow" w:hAnsi="Arial Narrow"/>
                <w:sz w:val="20"/>
                <w:szCs w:val="20"/>
              </w:rPr>
              <w:t xml:space="preserve"> a adekvátne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B81F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25E7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E0584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025B20E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5CDF" w14:textId="319F9AEC" w:rsidR="00DA6112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A34B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Vy</w:t>
            </w:r>
            <w:r>
              <w:rPr>
                <w:rFonts w:ascii="Arial Narrow" w:hAnsi="Arial Narrow"/>
                <w:sz w:val="20"/>
                <w:szCs w:val="20"/>
              </w:rPr>
              <w:t xml:space="preserve">počítali </w:t>
            </w:r>
            <w:r w:rsidRPr="00822988">
              <w:rPr>
                <w:rFonts w:ascii="Arial Narrow" w:hAnsi="Arial Narrow"/>
                <w:sz w:val="20"/>
                <w:szCs w:val="20"/>
              </w:rPr>
              <w:t>hodnotite</w:t>
            </w:r>
            <w:r>
              <w:rPr>
                <w:rFonts w:ascii="Arial Narrow" w:hAnsi="Arial Narrow"/>
                <w:sz w:val="20"/>
                <w:szCs w:val="20"/>
              </w:rPr>
              <w:t>lia správne dosiahnuté bodové hodnotenie a podiel dosiahnutého bodového hodnotenia z maximálneho bodového hodnotenia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02447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C7BD4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74B29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10F02DF2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D9F5" w14:textId="52E45451" w:rsidR="00D305F3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4B05" w14:textId="1EA3A705" w:rsidR="00D305F3" w:rsidRDefault="00D305F3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Navýšili hodnotitelia rozpočet/jednotlivé výdavky</w:t>
            </w:r>
            <w:r w:rsidR="00CA41B0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A41B0" w:rsidRPr="002A3AA8">
              <w:rPr>
                <w:rFonts w:ascii="Arial Narrow" w:hAnsi="Arial Narrow"/>
                <w:i/>
                <w:sz w:val="20"/>
                <w:szCs w:val="20"/>
              </w:rPr>
              <w:t>pozn. hodnotitelia nesmú navyšovať rozpočet resp. jednotlivé výdavky</w:t>
            </w:r>
            <w:r w:rsidR="00CA41B0">
              <w:rPr>
                <w:rFonts w:ascii="Arial Narrow" w:hAnsi="Arial Narrow"/>
                <w:sz w:val="20"/>
                <w:szCs w:val="20"/>
              </w:rPr>
              <w:t>)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6CF70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0E69D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BD03B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E672D4" w:rsidRPr="00D4773E" w14:paraId="0B53740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4D77" w14:textId="7EAF0098" w:rsidR="00E672D4" w:rsidRDefault="00C15839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C30A" w14:textId="38FA8DBE" w:rsidR="00E672D4" w:rsidRDefault="00E672D4" w:rsidP="008F22A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672D4">
              <w:rPr>
                <w:rFonts w:ascii="Arial Narrow" w:hAnsi="Arial Narrow"/>
                <w:sz w:val="20"/>
                <w:szCs w:val="20"/>
              </w:rPr>
              <w:t>Uvied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E672D4">
              <w:rPr>
                <w:rFonts w:ascii="Arial Narrow" w:hAnsi="Arial Narrow"/>
                <w:sz w:val="20"/>
                <w:szCs w:val="20"/>
              </w:rPr>
              <w:t>v prípade,</w:t>
            </w:r>
            <w:r>
              <w:rPr>
                <w:rFonts w:ascii="Arial Narrow" w:hAnsi="Arial Narrow"/>
                <w:sz w:val="20"/>
                <w:szCs w:val="20"/>
              </w:rPr>
              <w:t xml:space="preserve"> že znížil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 v</w:t>
            </w:r>
            <w:r w:rsidRPr="00E672D4">
              <w:rPr>
                <w:rFonts w:ascii="Arial Narrow" w:hAnsi="Arial Narrow"/>
                <w:sz w:val="20"/>
                <w:szCs w:val="20"/>
              </w:rPr>
              <w:t xml:space="preserve">ýšku oprávnených </w:t>
            </w:r>
            <w:r w:rsidR="008F22A1">
              <w:rPr>
                <w:rFonts w:ascii="Arial Narrow" w:hAnsi="Arial Narrow"/>
                <w:sz w:val="20"/>
                <w:szCs w:val="20"/>
              </w:rPr>
              <w:t>výdavkov</w:t>
            </w:r>
            <w:r w:rsidR="008F22A1" w:rsidRPr="00E672D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672D4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E672D4">
              <w:rPr>
                <w:rFonts w:ascii="Arial Narrow" w:hAnsi="Arial Narrow"/>
                <w:sz w:val="20"/>
                <w:szCs w:val="20"/>
              </w:rPr>
              <w:t>rozpočte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A3AA8">
              <w:rPr>
                <w:rFonts w:ascii="Arial Narrow" w:hAnsi="Arial Narrow"/>
                <w:sz w:val="20"/>
                <w:szCs w:val="20"/>
              </w:rPr>
              <w:t xml:space="preserve">relevantné zdôvodnenie a </w:t>
            </w:r>
            <w:r w:rsidRPr="00E672D4">
              <w:rPr>
                <w:rFonts w:ascii="Arial Narrow" w:hAnsi="Arial Narrow"/>
                <w:sz w:val="20"/>
                <w:szCs w:val="20"/>
              </w:rPr>
              <w:t>adresnosť zníženia (napr. v ktorej rozpočtovej položke, resp. z ktorej skupiny výdavkov majú byť finančné prostriedky znížené)</w:t>
            </w:r>
            <w:r w:rsidR="002A3AA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65DA8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B5CB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21CB1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340019C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7C65" w14:textId="6DBA7242" w:rsidR="00D305F3" w:rsidRPr="00822988" w:rsidRDefault="00E672D4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F858" w14:textId="1F71BE9A" w:rsidR="00D305F3" w:rsidRDefault="00364DF7" w:rsidP="006326EE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Overil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="00E672D4" w:rsidRPr="00E672D4">
              <w:rPr>
                <w:rFonts w:ascii="Arial Narrow" w:hAnsi="Arial Narrow"/>
                <w:sz w:val="20"/>
                <w:szCs w:val="20"/>
              </w:rPr>
              <w:t>previazanosť zníženej/zrušenej skupiny výdavkov/položky rozpočtu k iným skupinám a príslušným aktivitám (napr. ak sa zrušia výdavky na PC, je potrebné zrušiť aj výdavky na softvér, prípadne zamietnuť celú aktivitu);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A3703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D4F6D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CBA34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64DF7" w:rsidRPr="00D4773E" w14:paraId="7ADA6FD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E787" w14:textId="33992EBB" w:rsidR="00364DF7" w:rsidRPr="00822988" w:rsidRDefault="00364DF7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EAE8" w14:textId="581982D8" w:rsidR="00364DF7" w:rsidRPr="00822988" w:rsidRDefault="00364DF7" w:rsidP="006326E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Overi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364DF7">
              <w:rPr>
                <w:rFonts w:ascii="Arial Narrow" w:hAnsi="Arial Narrow"/>
                <w:sz w:val="20"/>
                <w:szCs w:val="20"/>
              </w:rPr>
              <w:t>vzťahy jednotlivých skupín výdavkov vzhľadom k celkovému rozpočtu (napr. pri znížení priamych výdavkov môže byť potrebné znížiť aj nepriame výdavky; prípadná kontrola ďalších limitov stanovených vo výzve a pod.).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076FC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194ED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B2EAD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074478E7" w14:textId="77777777" w:rsidTr="004B6588">
        <w:trPr>
          <w:trHeight w:val="12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3BA" w14:textId="775E32D4" w:rsidR="00D305F3" w:rsidRPr="00822988" w:rsidRDefault="00364DF7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A7D5" w14:textId="4A54D68C" w:rsidR="00D305F3" w:rsidRPr="00822988" w:rsidRDefault="00D305F3" w:rsidP="002E57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Akceptova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 w:rsidRPr="00822988"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odporúčani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pre odborného hodnotiteľa</w:t>
            </w:r>
            <w:r w:rsidR="00CA41B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F2F72">
              <w:rPr>
                <w:rFonts w:ascii="Arial Narrow" w:hAnsi="Arial Narrow"/>
                <w:sz w:val="20"/>
                <w:szCs w:val="20"/>
              </w:rPr>
              <w:t>z výsledkov administratívneho overenia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ŽoNFP </w:t>
            </w:r>
            <w:r w:rsidR="00E12485">
              <w:rPr>
                <w:rFonts w:ascii="Arial Narrow" w:hAnsi="Arial Narrow"/>
                <w:sz w:val="20"/>
                <w:szCs w:val="20"/>
              </w:rPr>
              <w:t xml:space="preserve">a/alebo odporúčania </w:t>
            </w:r>
            <w:r w:rsidR="008F22A1">
              <w:rPr>
                <w:rFonts w:ascii="Arial Narrow" w:hAnsi="Arial Narrow"/>
                <w:sz w:val="20"/>
                <w:szCs w:val="20"/>
              </w:rPr>
              <w:t>z hodnotiacej správy projektového zámeru (ak relevantné)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3EF4783C" w14:textId="65799772" w:rsidR="00D305F3" w:rsidRDefault="00D305F3" w:rsidP="00E12485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 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neakceptoval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odporúčani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22988">
              <w:rPr>
                <w:rFonts w:ascii="Arial Narrow" w:hAnsi="Arial Narrow"/>
                <w:sz w:val="20"/>
                <w:szCs w:val="20"/>
              </w:rPr>
              <w:t>, zamestnanec RO/SO uvedie do poznámky, či je zdôvodnenie neakceptácie dostatočné</w:t>
            </w:r>
            <w:r w:rsidR="00E12485">
              <w:rPr>
                <w:rFonts w:ascii="Arial Narrow" w:hAnsi="Arial Narrow"/>
                <w:sz w:val="20"/>
                <w:szCs w:val="20"/>
              </w:rPr>
              <w:t xml:space="preserve"> a navrhne ďalší postup</w:t>
            </w:r>
            <w:r w:rsidR="00E12485" w:rsidRPr="0082298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5782E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04325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CB265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18537FE7" w14:textId="77777777" w:rsidTr="008F22A1">
        <w:trPr>
          <w:trHeight w:val="5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6039" w14:textId="7BE4DE9A" w:rsidR="00612A95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8DF5" w14:textId="64F324B2" w:rsidR="0055345D" w:rsidRDefault="00612A95" w:rsidP="00612A9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V prípade </w:t>
            </w:r>
            <w:r w:rsidR="0055345D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pakovaného odborného hodnotenia</w:t>
            </w:r>
            <w:r w:rsidR="00CB7365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akceptovali hodnotitelia dôvody opakovaného hodnote</w:t>
            </w:r>
            <w:r w:rsidR="0055345D">
              <w:rPr>
                <w:rFonts w:ascii="Arial Narrow" w:hAnsi="Arial Narrow"/>
                <w:sz w:val="20"/>
                <w:szCs w:val="20"/>
              </w:rPr>
              <w:t>nia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napr. </w:t>
            </w:r>
            <w:r w:rsidR="00CB7365">
              <w:rPr>
                <w:rFonts w:ascii="Arial Narrow" w:hAnsi="Arial Narrow"/>
                <w:sz w:val="20"/>
                <w:szCs w:val="20"/>
              </w:rPr>
              <w:t>dôvody na nápravu)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poskytli súčinnosť pri opakovanom odbornom hodnotení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, resp. </w:t>
            </w:r>
            <w:r>
              <w:rPr>
                <w:rFonts w:ascii="Arial Narrow" w:hAnsi="Arial Narrow"/>
                <w:sz w:val="20"/>
                <w:szCs w:val="20"/>
              </w:rPr>
              <w:t xml:space="preserve">uviedli </w:t>
            </w:r>
            <w:r w:rsidRPr="00612A95">
              <w:rPr>
                <w:rFonts w:ascii="Arial Narrow" w:hAnsi="Arial Narrow"/>
                <w:sz w:val="20"/>
                <w:szCs w:val="20"/>
              </w:rPr>
              <w:t xml:space="preserve">objektívne dôvody, prečo 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dôvody opakovaného hodnotenia neakceptovali a nezjednali </w:t>
            </w:r>
            <w:r w:rsidRPr="00612A95">
              <w:rPr>
                <w:rFonts w:ascii="Arial Narrow" w:hAnsi="Arial Narrow"/>
                <w:sz w:val="20"/>
                <w:szCs w:val="20"/>
              </w:rPr>
              <w:t>nápravu</w:t>
            </w:r>
            <w:r w:rsidR="0055345D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043C357D" w14:textId="65917D49" w:rsidR="00612A95" w:rsidRPr="00822988" w:rsidRDefault="0055345D" w:rsidP="00601D4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 hodnotite</w:t>
            </w:r>
            <w:r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neakceptoval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64A4B">
              <w:rPr>
                <w:rFonts w:ascii="Arial Narrow" w:hAnsi="Arial Narrow"/>
                <w:sz w:val="20"/>
                <w:szCs w:val="20"/>
              </w:rPr>
              <w:t>dôvody opakovaného hodnotenia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, zamestnanec RO/SO uvedie do poznámky, či je zdôvodnenie neakceptácie </w:t>
            </w:r>
            <w:r w:rsidR="005944BF">
              <w:rPr>
                <w:rFonts w:ascii="Arial Narrow" w:hAnsi="Arial Narrow"/>
                <w:sz w:val="20"/>
                <w:szCs w:val="20"/>
              </w:rPr>
              <w:t xml:space="preserve">dôvodov opakovaného hodnotenia </w:t>
            </w:r>
            <w:r w:rsidRPr="00822988">
              <w:rPr>
                <w:rFonts w:ascii="Arial Narrow" w:hAnsi="Arial Narrow"/>
                <w:sz w:val="20"/>
                <w:szCs w:val="20"/>
              </w:rPr>
              <w:t>dostatočné</w:t>
            </w:r>
            <w:r w:rsidR="003C3DE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a navrhne ďalší postup</w:t>
            </w:r>
            <w:r w:rsidR="003C3DE8">
              <w:rPr>
                <w:rFonts w:ascii="Arial Narrow" w:hAnsi="Arial Narrow"/>
                <w:sz w:val="20"/>
                <w:szCs w:val="20"/>
              </w:rPr>
              <w:t xml:space="preserve"> (napr. </w:t>
            </w:r>
            <w:r w:rsidR="00601D4B">
              <w:rPr>
                <w:rFonts w:ascii="Arial Narrow" w:hAnsi="Arial Narrow"/>
                <w:sz w:val="20"/>
                <w:szCs w:val="20"/>
              </w:rPr>
              <w:t xml:space="preserve">vykonať opakované OH inými hodnotiteľmi </w:t>
            </w:r>
            <w:r w:rsidR="003C3DE8">
              <w:rPr>
                <w:rFonts w:ascii="Arial Narrow" w:hAnsi="Arial Narrow"/>
                <w:sz w:val="20"/>
                <w:szCs w:val="20"/>
              </w:rPr>
              <w:t>)</w:t>
            </w:r>
            <w:r w:rsidRPr="00822988">
              <w:rPr>
                <w:rFonts w:ascii="Arial Narrow" w:hAnsi="Arial Narrow"/>
                <w:sz w:val="20"/>
                <w:szCs w:val="20"/>
              </w:rPr>
              <w:t>.</w:t>
            </w:r>
            <w:r w:rsidR="00612A95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CBA87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6C5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F99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4120AD76" w14:textId="77777777" w:rsidTr="008F22A1">
        <w:trPr>
          <w:trHeight w:val="5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EFD6" w14:textId="7F1C86EA" w:rsidR="00612A95" w:rsidRPr="00822988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CE3E" w14:textId="77777777" w:rsidR="00612A95" w:rsidRDefault="00612A95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 xml:space="preserve">Je </w:t>
            </w:r>
            <w:r>
              <w:rPr>
                <w:rFonts w:ascii="Arial Narrow" w:hAnsi="Arial Narrow"/>
                <w:sz w:val="20"/>
                <w:szCs w:val="20"/>
              </w:rPr>
              <w:t xml:space="preserve">matematicky správne vypočítaná </w:t>
            </w:r>
            <w:r w:rsidRPr="00822988">
              <w:rPr>
                <w:rFonts w:ascii="Arial Narrow" w:hAnsi="Arial Narrow"/>
                <w:sz w:val="20"/>
                <w:szCs w:val="20"/>
              </w:rPr>
              <w:t>navrhovaná výška NFP</w:t>
            </w:r>
            <w:r>
              <w:rPr>
                <w:rFonts w:ascii="Arial Narrow" w:hAnsi="Arial Narrow"/>
                <w:sz w:val="20"/>
                <w:szCs w:val="20"/>
              </w:rPr>
              <w:t xml:space="preserve"> s ohľadom na žiadanú výšku NFP a identifikované neoprávnené výdavky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BF0C5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0A40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0D6E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7D178F3B" w14:textId="77777777" w:rsidTr="008F22A1">
        <w:trPr>
          <w:trHeight w:val="8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065" w14:textId="0470B77F" w:rsidR="00612A95" w:rsidRPr="00822988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9514" w14:textId="77777777" w:rsidR="00612A95" w:rsidRDefault="00612A95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04E90">
              <w:rPr>
                <w:rFonts w:ascii="Arial Narrow" w:hAnsi="Arial Narrow"/>
                <w:sz w:val="20"/>
                <w:szCs w:val="20"/>
              </w:rPr>
              <w:t>Sú dodržané všetky limity, stanovené vo výzve (napr. pomer priamych a nepriamych výdavkov; výška rezervy na nepredvídané výdavky;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04E90">
              <w:rPr>
                <w:rFonts w:ascii="Arial Narrow" w:hAnsi="Arial Narrow"/>
                <w:sz w:val="20"/>
                <w:szCs w:val="20"/>
              </w:rPr>
              <w:t>osobné náklady</w:t>
            </w:r>
            <w:r>
              <w:rPr>
                <w:rFonts w:ascii="Arial Narrow" w:hAnsi="Arial Narrow"/>
                <w:sz w:val="20"/>
                <w:szCs w:val="20"/>
              </w:rPr>
              <w:t>; benchmarky a finančné limity</w:t>
            </w:r>
            <w:r w:rsidRPr="00904E90">
              <w:rPr>
                <w:rFonts w:ascii="Arial Narrow" w:hAnsi="Arial Narrow"/>
                <w:sz w:val="20"/>
                <w:szCs w:val="20"/>
              </w:rPr>
              <w:t>...)?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AF790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7F3E0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3CACA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55723C" w:rsidRPr="00D4773E" w14:paraId="74AB1BB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64BB" w14:textId="687AF188" w:rsidR="0055723C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1E1E" w14:textId="6C8D9500" w:rsidR="0055723C" w:rsidRPr="00904E90" w:rsidRDefault="0055723C" w:rsidP="004678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5723C">
              <w:rPr>
                <w:rFonts w:ascii="Arial Narrow" w:hAnsi="Arial Narrow"/>
                <w:sz w:val="20"/>
                <w:szCs w:val="20"/>
              </w:rPr>
              <w:t>Uvied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 w:rsidRPr="0055723C"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55723C">
              <w:rPr>
                <w:rFonts w:ascii="Arial Narrow" w:hAnsi="Arial Narrow"/>
                <w:sz w:val="20"/>
                <w:szCs w:val="20"/>
              </w:rPr>
              <w:t>pri vyhodnotení kritéria „Efektívnosť a hospodárnosť výdavkov projektu</w:t>
            </w:r>
            <w:r>
              <w:rPr>
                <w:rFonts w:ascii="Arial Narrow" w:hAnsi="Arial Narrow"/>
                <w:sz w:val="20"/>
                <w:szCs w:val="20"/>
              </w:rPr>
              <w:t>“</w:t>
            </w:r>
            <w:r w:rsidRPr="0055723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24A13">
              <w:rPr>
                <w:rFonts w:ascii="Arial Narrow" w:hAnsi="Arial Narrow"/>
                <w:sz w:val="20"/>
                <w:szCs w:val="20"/>
              </w:rPr>
              <w:t xml:space="preserve">konkrétny </w:t>
            </w:r>
            <w:r w:rsidRPr="0055723C">
              <w:rPr>
                <w:rFonts w:ascii="Arial Narrow" w:hAnsi="Arial Narrow"/>
                <w:sz w:val="20"/>
                <w:szCs w:val="20"/>
              </w:rPr>
              <w:t>spôsob, ako overil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 w:rsidRPr="0055723C">
              <w:rPr>
                <w:rFonts w:ascii="Arial Narrow" w:hAnsi="Arial Narrow"/>
                <w:sz w:val="20"/>
                <w:szCs w:val="20"/>
              </w:rPr>
              <w:t xml:space="preserve"> podmienku hospodárnosti a efektívnosti výdavkov a podmienku, či výdavky zodpovedajú obvyklým cenám v danom mieste a čase  (napr. na základe stanoveného benchmarku, finančných limitov, zrealizovaného VO, vykonaného prieskumu trhu alebo na základe iných nástrojov na overenie hospodárnosti a efektívnosti výdavkov).</w:t>
            </w:r>
            <w:r w:rsidR="00324A13">
              <w:rPr>
                <w:rFonts w:ascii="Arial Narrow" w:hAnsi="Arial Narrow"/>
                <w:sz w:val="20"/>
                <w:szCs w:val="20"/>
              </w:rPr>
              <w:t xml:space="preserve"> Uviedli odborní hodnotitelia </w:t>
            </w:r>
            <w:r w:rsidR="00FF5299">
              <w:rPr>
                <w:rFonts w:ascii="Arial Narrow" w:hAnsi="Arial Narrow"/>
                <w:sz w:val="20"/>
                <w:szCs w:val="20"/>
              </w:rPr>
              <w:t>v</w:t>
            </w:r>
            <w:r w:rsidR="004678E3">
              <w:rPr>
                <w:rFonts w:ascii="Arial Narrow" w:hAnsi="Arial Narrow"/>
                <w:sz w:val="20"/>
                <w:szCs w:val="20"/>
              </w:rPr>
              <w:t> </w:t>
            </w:r>
            <w:r w:rsidR="00FF5299">
              <w:rPr>
                <w:rFonts w:ascii="Arial Narrow" w:hAnsi="Arial Narrow"/>
                <w:sz w:val="20"/>
                <w:szCs w:val="20"/>
              </w:rPr>
              <w:t>komentár</w:t>
            </w:r>
            <w:r w:rsidR="004678E3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pre všetky typy výdavkov, ktoré vyhodnocoval</w:t>
            </w:r>
            <w:r w:rsidR="002922EA">
              <w:rPr>
                <w:rFonts w:ascii="Arial Narrow" w:hAnsi="Arial Narrow"/>
                <w:sz w:val="20"/>
                <w:szCs w:val="20"/>
              </w:rPr>
              <w:t>i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C22712">
              <w:rPr>
                <w:rFonts w:ascii="Arial Narrow" w:hAnsi="Arial Narrow"/>
                <w:sz w:val="20"/>
                <w:szCs w:val="20"/>
              </w:rPr>
              <w:t>s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lovný popis dôvodov vyhodnotenia daného hodnotiaceho kritéria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čo najvecnejšie 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 podložili ich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argumentačne aj s odvolaním sa na konkrétne </w:t>
            </w:r>
            <w:r w:rsidR="00C22712">
              <w:rPr>
                <w:rFonts w:ascii="Arial Narrow" w:hAnsi="Arial Narrow"/>
                <w:sz w:val="20"/>
                <w:szCs w:val="20"/>
              </w:rPr>
              <w:t xml:space="preserve">pravidlá, t.j. konkrétne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číselné hodnoty posudzovaných finančných limitov, benchmarkov, percentuálnych limitov, iných výdavkov</w:t>
            </w:r>
            <w:r w:rsidR="00C22712">
              <w:rPr>
                <w:rFonts w:ascii="Arial Narrow" w:hAnsi="Arial Narrow"/>
                <w:sz w:val="20"/>
                <w:szCs w:val="20"/>
              </w:rPr>
              <w:t xml:space="preserve">, resp. </w:t>
            </w:r>
            <w:r w:rsidR="00C22712">
              <w:rPr>
                <w:rFonts w:ascii="Arial Narrow" w:hAnsi="Arial Narrow"/>
                <w:sz w:val="20"/>
                <w:szCs w:val="20"/>
              </w:rPr>
              <w:lastRenderedPageBreak/>
              <w:t xml:space="preserve">odvolaním sa na konkrétne </w:t>
            </w:r>
            <w:r w:rsidR="00100ED6">
              <w:rPr>
                <w:rFonts w:ascii="Arial Narrow" w:hAnsi="Arial Narrow"/>
                <w:sz w:val="20"/>
                <w:szCs w:val="20"/>
              </w:rPr>
              <w:t xml:space="preserve">právne </w:t>
            </w:r>
            <w:r w:rsidR="00C22712">
              <w:rPr>
                <w:rFonts w:ascii="Arial Narrow" w:hAnsi="Arial Narrow"/>
                <w:sz w:val="20"/>
                <w:szCs w:val="20"/>
              </w:rPr>
              <w:t>predpisy (tam, kde je to relevantné)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 atď., ktoré boli posudzované v rámci overovania efektívnosti a hospodárnosti výdavkov 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 uviedli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výsledok posúdenia.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F49F9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5D6F0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363DF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D4773E" w14:paraId="25FB70A9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BBAD" w14:textId="4E193EB3" w:rsidR="006E647D" w:rsidRDefault="006E647D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DC6C" w14:textId="5DD507ED" w:rsidR="006E647D" w:rsidRPr="0055723C" w:rsidRDefault="006E647D" w:rsidP="009F51C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</w:t>
            </w:r>
            <w:r w:rsidR="00160EC9">
              <w:rPr>
                <w:rFonts w:ascii="Arial Narrow" w:hAnsi="Arial Narrow"/>
                <w:sz w:val="20"/>
                <w:szCs w:val="20"/>
              </w:rPr>
              <w:t>text z</w:t>
            </w:r>
            <w:r>
              <w:rPr>
                <w:rFonts w:ascii="Arial Narrow" w:hAnsi="Arial Narrow"/>
                <w:sz w:val="20"/>
                <w:szCs w:val="20"/>
              </w:rPr>
              <w:t>dôvodneni</w:t>
            </w:r>
            <w:r w:rsidR="00160EC9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 xml:space="preserve"> každého hodnotiaceho kritéria 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uvedený v komentári </w:t>
            </w:r>
            <w:r>
              <w:rPr>
                <w:rFonts w:ascii="Arial Narrow" w:hAnsi="Arial Narrow"/>
                <w:sz w:val="20"/>
                <w:szCs w:val="20"/>
              </w:rPr>
              <w:t>individuáln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eho </w:t>
            </w:r>
            <w:r>
              <w:rPr>
                <w:rFonts w:ascii="Arial Narrow" w:hAnsi="Arial Narrow"/>
                <w:sz w:val="20"/>
                <w:szCs w:val="20"/>
              </w:rPr>
              <w:t>hodnotiac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eho </w:t>
            </w:r>
            <w:r>
              <w:rPr>
                <w:rFonts w:ascii="Arial Narrow" w:hAnsi="Arial Narrow"/>
                <w:sz w:val="20"/>
                <w:szCs w:val="20"/>
              </w:rPr>
              <w:t>hárk</w:t>
            </w:r>
            <w:r w:rsidR="00160EC9">
              <w:rPr>
                <w:rFonts w:ascii="Arial Narrow" w:hAnsi="Arial Narrow"/>
                <w:sz w:val="20"/>
                <w:szCs w:val="20"/>
              </w:rPr>
              <w:t>a za  každého odborného hodnotiteľa odlišný</w:t>
            </w:r>
            <w:r w:rsidR="009F51C6">
              <w:rPr>
                <w:rFonts w:ascii="Arial Narrow" w:hAnsi="Arial Narrow"/>
                <w:sz w:val="20"/>
                <w:szCs w:val="20"/>
              </w:rPr>
              <w:t>?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46ABB">
              <w:rPr>
                <w:rFonts w:ascii="Arial Narrow" w:hAnsi="Arial Narrow"/>
                <w:sz w:val="20"/>
                <w:szCs w:val="20"/>
              </w:rPr>
              <w:t>(Zdôvodneni</w:t>
            </w:r>
            <w:r w:rsidR="009F51C6">
              <w:rPr>
                <w:rFonts w:ascii="Arial Narrow" w:hAnsi="Arial Narrow"/>
                <w:sz w:val="20"/>
                <w:szCs w:val="20"/>
              </w:rPr>
              <w:t>a</w:t>
            </w:r>
            <w:r w:rsidR="00446ABB">
              <w:rPr>
                <w:rFonts w:ascii="Arial Narrow" w:hAnsi="Arial Narrow"/>
                <w:sz w:val="20"/>
                <w:szCs w:val="20"/>
              </w:rPr>
              <w:t xml:space="preserve"> hodnotenia jednotlivých hodnotiacich kritérií v komentároch </w:t>
            </w:r>
            <w:r>
              <w:rPr>
                <w:rFonts w:ascii="Arial Narrow" w:hAnsi="Arial Narrow"/>
                <w:sz w:val="20"/>
                <w:szCs w:val="20"/>
              </w:rPr>
              <w:t>odborných hodnotiteľov v individuálnych hodnotiacich hárkoch nesmú byť totožné)</w:t>
            </w:r>
            <w:r w:rsidR="00204DC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30FC1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FFD89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40DE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D4773E" w14:paraId="79832B10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C133" w14:textId="77777777" w:rsidR="006E647D" w:rsidRPr="00721E1C" w:rsidRDefault="006E647D" w:rsidP="003C56F1">
            <w:pPr>
              <w:spacing w:before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21E1C">
              <w:rPr>
                <w:rFonts w:ascii="Arial Narrow" w:hAnsi="Arial Narrow"/>
                <w:b/>
                <w:sz w:val="22"/>
                <w:szCs w:val="22"/>
              </w:rPr>
              <w:t>VYJADRENIE</w:t>
            </w:r>
          </w:p>
          <w:p w14:paraId="7BA67141" w14:textId="15730BF7" w:rsidR="006E647D" w:rsidRDefault="006E647D" w:rsidP="00721E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 práce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2"/>
            </w:r>
            <w:r>
              <w:rPr>
                <w:rFonts w:ascii="Arial Narrow" w:hAnsi="Arial Narrow"/>
                <w:sz w:val="22"/>
                <w:szCs w:val="22"/>
              </w:rPr>
              <w:t xml:space="preserve">?                           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466463923"/>
                <w:placeholder>
                  <w:docPart w:val="0D32F0A41E2A437B89D3E9B60B5C13A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7619584A" w14:textId="53636D03" w:rsidR="006E647D" w:rsidRDefault="006E647D" w:rsidP="002A3AA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</w:t>
            </w:r>
            <w:r>
              <w:rPr>
                <w:rFonts w:ascii="Arial Narrow" w:hAnsi="Arial Narrow"/>
                <w:sz w:val="22"/>
                <w:szCs w:val="22"/>
              </w:rPr>
              <w:t xml:space="preserve"> práce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 xml:space="preserve">?                          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091199141"/>
                <w:placeholder>
                  <w:docPart w:val="2FD52C6DAA584CB781DE05E0785EF311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6BE0A503" w14:textId="1FB94063" w:rsidR="006E647D" w:rsidRDefault="006E647D" w:rsidP="002A3AA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III.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 práce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 xml:space="preserve">? (ak relevantné)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262570142"/>
                <w:placeholder>
                  <w:docPart w:val="BCA10CA22C07423F8C3ADC6E1C17982E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4DB9D149" w14:textId="7D532E70" w:rsidR="006E647D" w:rsidRPr="008F22A1" w:rsidRDefault="006E647D" w:rsidP="00721E1C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B29882D" w14:textId="77777777" w:rsidR="006E647D" w:rsidRPr="008F22A1" w:rsidRDefault="006E647D" w:rsidP="00721E1C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B53BF81" w14:textId="63B2B372" w:rsidR="006E647D" w:rsidRDefault="006E647D" w:rsidP="00721E1C">
            <w:pPr>
              <w:rPr>
                <w:rFonts w:ascii="Arial Narrow" w:hAnsi="Arial Narrow"/>
                <w:sz w:val="22"/>
                <w:szCs w:val="22"/>
              </w:rPr>
            </w:pPr>
            <w:r w:rsidRPr="00721E1C">
              <w:rPr>
                <w:rFonts w:ascii="Arial Narrow" w:hAnsi="Arial Narrow"/>
                <w:sz w:val="22"/>
                <w:szCs w:val="22"/>
              </w:rPr>
              <w:t xml:space="preserve">Na základe overených skutočností potvrdzujem, že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805666537"/>
                <w:placeholder>
                  <w:docPart w:val="380B43EF174E46FCB0182F9CDC186116"/>
                </w:placeholder>
                <w:showingPlcHdr/>
                <w:comboBox>
                  <w:listItem w:value="Vyberte položku."/>
                  <w:listItem w:displayText="v procese odborného hodnotenia neboli zistené nedostatky" w:value="v procese odborného hodnotenia neboli zistené nedostatky"/>
                  <w:listItem w:displayText="v procese odborného hodnotenia boli zistené nedostatky " w:value="v procese odborného hodnotenia boli zistené nedostatky "/>
                </w:comboBox>
              </w:sdtPr>
              <w:sdtEndPr/>
              <w:sdtContent>
                <w:r w:rsidRPr="00407CEC">
                  <w:rPr>
                    <w:rStyle w:val="Zstupntext"/>
                  </w:rPr>
                  <w:t>Vyberte položku.</w:t>
                </w:r>
              </w:sdtContent>
            </w:sdt>
          </w:p>
          <w:p w14:paraId="02FF3944" w14:textId="7FF1D275" w:rsidR="006E647D" w:rsidRDefault="006E647D" w:rsidP="00721E1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785F7F" w14:textId="3679008C" w:rsidR="006E647D" w:rsidRDefault="006E647D" w:rsidP="00880FD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 prípade zistených nedostatkov je potrebné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-999733504"/>
                <w:placeholder>
                  <w:docPart w:val="267A34CBC02A403BB1B35818C3E9223F"/>
                </w:placeholder>
                <w:showingPlcHdr/>
                <w:comboBox>
                  <w:listItem w:displayText="odstrániť zistené nedostatky" w:value="odstrániť zistené nedostatky"/>
                  <w:listItem w:displayText="vykonať opakované odborné hodnotenie rovnakými hodnotiteľmi" w:value="vykonať opakované odborné hodnotenie rovnakými hodnotiteľmi"/>
                  <w:listItem w:displayText="vykonať opakované odborné hodnotenie inými hodnotiteľmi" w:value="vykonať opakované odborné hodnotenie inými hodnotiteľmi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7B23C5F7" w14:textId="77777777" w:rsidR="006E647D" w:rsidRPr="00721E1C" w:rsidRDefault="006E647D" w:rsidP="00721E1C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  <w:p w14:paraId="22C1A27C" w14:textId="77777777" w:rsidR="006E647D" w:rsidRPr="004B6588" w:rsidRDefault="006E647D" w:rsidP="00F01D79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E647D" w:rsidRPr="00822988" w14:paraId="1C89D8F1" w14:textId="77777777" w:rsidTr="006326EE">
        <w:trPr>
          <w:trHeight w:val="30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817F19C" w14:textId="77777777" w:rsidR="006E647D" w:rsidRPr="00822988" w:rsidRDefault="006E647D" w:rsidP="00822988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Vypracoval: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CBDA0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234F55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7502A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3BB1E64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6E647D" w:rsidRPr="00822988" w14:paraId="46F382C7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F545DA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Meno a priezvisko: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98DFA7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DC8CE6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6BA2285E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Dátum:  </w:t>
            </w:r>
          </w:p>
        </w:tc>
      </w:tr>
      <w:tr w:rsidR="006E647D" w:rsidRPr="00822988" w14:paraId="63FC501F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06ECE40A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Pozícia: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8F4FBA5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966C2A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76458495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Podpis:</w:t>
            </w:r>
          </w:p>
        </w:tc>
      </w:tr>
      <w:tr w:rsidR="006E647D" w:rsidRPr="00822988" w14:paraId="61FB5D55" w14:textId="77777777" w:rsidTr="006326EE">
        <w:trPr>
          <w:trHeight w:val="20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19AA92D" w14:textId="77777777" w:rsidR="006E647D" w:rsidRPr="004B6588" w:rsidRDefault="006E647D" w:rsidP="00822988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558FD1E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F30C3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4295DA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822988" w14:paraId="308BA513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3387B85" w14:textId="77777777" w:rsidR="006E647D" w:rsidRPr="00822988" w:rsidRDefault="006E647D" w:rsidP="00D672CB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Overil (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vedúci 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zamestnanec):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E7578A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1601C8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D4F2C6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168121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</w:t>
            </w:r>
          </w:p>
        </w:tc>
      </w:tr>
      <w:tr w:rsidR="006E647D" w:rsidRPr="00822988" w14:paraId="3EA165C2" w14:textId="77777777" w:rsidTr="004B6588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784888C4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Meno a priezvisko: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1B3B04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57D7A9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9D3D50F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Dátum:  </w:t>
            </w:r>
          </w:p>
        </w:tc>
      </w:tr>
      <w:tr w:rsidR="006E647D" w:rsidRPr="00822988" w14:paraId="5980E739" w14:textId="77777777" w:rsidTr="004B6588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C99DF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Pozícia: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BEDCEF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2E977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66803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Podpis:</w:t>
            </w:r>
          </w:p>
        </w:tc>
      </w:tr>
    </w:tbl>
    <w:p w14:paraId="624D1C4D" w14:textId="77777777" w:rsidR="00822988" w:rsidRPr="004B6588" w:rsidRDefault="00822988" w:rsidP="004B6588">
      <w:pPr>
        <w:rPr>
          <w:rFonts w:ascii="Arial Narrow" w:hAnsi="Arial Narrow"/>
          <w:b/>
          <w:i/>
          <w:sz w:val="2"/>
          <w:szCs w:val="2"/>
          <w:highlight w:val="lightGray"/>
        </w:rPr>
      </w:pPr>
    </w:p>
    <w:sectPr w:rsidR="00822988" w:rsidRPr="004B6588" w:rsidSect="004B65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83" w:right="1418" w:bottom="709" w:left="1418" w:header="426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B3A12" w14:textId="77777777" w:rsidR="00233960" w:rsidRDefault="00233960">
      <w:r>
        <w:separator/>
      </w:r>
    </w:p>
  </w:endnote>
  <w:endnote w:type="continuationSeparator" w:id="0">
    <w:p w14:paraId="03409E9A" w14:textId="77777777" w:rsidR="00233960" w:rsidRDefault="0023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72259" w14:textId="77777777" w:rsidR="00A13805" w:rsidRDefault="00A13805" w:rsidP="0064498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C8D7E2F" w14:textId="77777777" w:rsidR="00A13805" w:rsidRDefault="00A13805" w:rsidP="0064498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A56EA" w14:textId="542F8D66" w:rsidR="009E36A4" w:rsidRPr="009E36A4" w:rsidRDefault="001B4142" w:rsidP="001B4142">
    <w:pPr>
      <w:pStyle w:val="Pta"/>
      <w:rPr>
        <w:sz w:val="20"/>
        <w:szCs w:val="20"/>
      </w:rPr>
    </w:pPr>
    <w:r w:rsidRPr="00FB64B0">
      <w:rPr>
        <w:sz w:val="16"/>
        <w:szCs w:val="16"/>
      </w:rPr>
      <w:t xml:space="preserve">Príručka pre odborných hodnotiteľov IROP, verzia </w:t>
    </w:r>
    <w:r w:rsidR="00C64AB1">
      <w:rPr>
        <w:sz w:val="16"/>
        <w:szCs w:val="16"/>
      </w:rPr>
      <w:t>10</w:t>
    </w:r>
    <w:ins w:id="0" w:author="OM" w:date="2020-02-24T10:15:00Z">
      <w:r w:rsidR="00217F6E">
        <w:rPr>
          <w:sz w:val="16"/>
          <w:szCs w:val="16"/>
        </w:rPr>
        <w:t>.1</w:t>
      </w:r>
    </w:ins>
    <w:bookmarkStart w:id="1" w:name="_GoBack"/>
    <w:bookmarkEnd w:id="1"/>
    <w:r>
      <w:tab/>
    </w:r>
    <w:r>
      <w:tab/>
    </w:r>
    <w:r w:rsidR="009E36A4" w:rsidRPr="009E36A4">
      <w:rPr>
        <w:sz w:val="20"/>
        <w:szCs w:val="20"/>
      </w:rPr>
      <w:t xml:space="preserve">Strana </w:t>
    </w:r>
    <w:r w:rsidR="009E36A4" w:rsidRPr="009E36A4">
      <w:rPr>
        <w:b/>
        <w:bCs/>
        <w:sz w:val="20"/>
        <w:szCs w:val="20"/>
      </w:rPr>
      <w:fldChar w:fldCharType="begin"/>
    </w:r>
    <w:r w:rsidR="009E36A4" w:rsidRPr="009E36A4">
      <w:rPr>
        <w:b/>
        <w:bCs/>
        <w:sz w:val="20"/>
        <w:szCs w:val="20"/>
      </w:rPr>
      <w:instrText>PAGE</w:instrText>
    </w:r>
    <w:r w:rsidR="009E36A4" w:rsidRPr="009E36A4">
      <w:rPr>
        <w:b/>
        <w:bCs/>
        <w:sz w:val="20"/>
        <w:szCs w:val="20"/>
      </w:rPr>
      <w:fldChar w:fldCharType="separate"/>
    </w:r>
    <w:r w:rsidR="00217F6E">
      <w:rPr>
        <w:b/>
        <w:bCs/>
        <w:noProof/>
        <w:sz w:val="20"/>
        <w:szCs w:val="20"/>
      </w:rPr>
      <w:t>1</w:t>
    </w:r>
    <w:r w:rsidR="009E36A4" w:rsidRPr="009E36A4">
      <w:rPr>
        <w:b/>
        <w:bCs/>
        <w:sz w:val="20"/>
        <w:szCs w:val="20"/>
      </w:rPr>
      <w:fldChar w:fldCharType="end"/>
    </w:r>
    <w:r w:rsidR="009E36A4" w:rsidRPr="009E36A4">
      <w:rPr>
        <w:sz w:val="20"/>
        <w:szCs w:val="20"/>
      </w:rPr>
      <w:t xml:space="preserve"> z </w:t>
    </w:r>
    <w:r w:rsidR="009E36A4" w:rsidRPr="009E36A4">
      <w:rPr>
        <w:b/>
        <w:bCs/>
        <w:sz w:val="20"/>
        <w:szCs w:val="20"/>
      </w:rPr>
      <w:fldChar w:fldCharType="begin"/>
    </w:r>
    <w:r w:rsidR="009E36A4" w:rsidRPr="009E36A4">
      <w:rPr>
        <w:b/>
        <w:bCs/>
        <w:sz w:val="20"/>
        <w:szCs w:val="20"/>
      </w:rPr>
      <w:instrText>NUMPAGES</w:instrText>
    </w:r>
    <w:r w:rsidR="009E36A4" w:rsidRPr="009E36A4">
      <w:rPr>
        <w:b/>
        <w:bCs/>
        <w:sz w:val="20"/>
        <w:szCs w:val="20"/>
      </w:rPr>
      <w:fldChar w:fldCharType="separate"/>
    </w:r>
    <w:r w:rsidR="00217F6E">
      <w:rPr>
        <w:b/>
        <w:bCs/>
        <w:noProof/>
        <w:sz w:val="20"/>
        <w:szCs w:val="20"/>
      </w:rPr>
      <w:t>3</w:t>
    </w:r>
    <w:r w:rsidR="009E36A4" w:rsidRPr="009E36A4">
      <w:rPr>
        <w:b/>
        <w:bCs/>
        <w:sz w:val="20"/>
        <w:szCs w:val="20"/>
      </w:rPr>
      <w:fldChar w:fldCharType="end"/>
    </w:r>
  </w:p>
  <w:p w14:paraId="5B752E17" w14:textId="77777777" w:rsidR="009E36A4" w:rsidRDefault="009E36A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ADEA6" w14:textId="77777777" w:rsidR="00C64AB1" w:rsidRDefault="00C64AB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537E1" w14:textId="77777777" w:rsidR="00233960" w:rsidRDefault="00233960">
      <w:r>
        <w:separator/>
      </w:r>
    </w:p>
  </w:footnote>
  <w:footnote w:type="continuationSeparator" w:id="0">
    <w:p w14:paraId="09CE05EB" w14:textId="77777777" w:rsidR="00233960" w:rsidRDefault="00233960">
      <w:r>
        <w:continuationSeparator/>
      </w:r>
    </w:p>
  </w:footnote>
  <w:footnote w:id="1">
    <w:p w14:paraId="46A69FE5" w14:textId="5825470C" w:rsidR="00641D44" w:rsidRPr="00641D44" w:rsidRDefault="00641D44">
      <w:pPr>
        <w:pStyle w:val="Textpoznmkypodiarou"/>
        <w:rPr>
          <w:rFonts w:ascii="Arial Narrow" w:hAnsi="Arial Narrow"/>
          <w:sz w:val="18"/>
          <w:szCs w:val="18"/>
        </w:rPr>
      </w:pPr>
      <w:r w:rsidRPr="00641D44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41D44">
        <w:rPr>
          <w:rFonts w:ascii="Arial Narrow" w:hAnsi="Arial Narrow"/>
          <w:sz w:val="18"/>
          <w:szCs w:val="18"/>
        </w:rPr>
        <w:t xml:space="preserve"> V prípade, ak hodnotiteľ (I., II. alebo III.) individuálne nesplnil dané kritérium, </w:t>
      </w:r>
      <w:r w:rsidR="00C900AD" w:rsidRPr="00C900AD">
        <w:rPr>
          <w:rFonts w:ascii="Arial Narrow" w:hAnsi="Arial Narrow"/>
          <w:sz w:val="18"/>
          <w:szCs w:val="18"/>
        </w:rPr>
        <w:t>alebo ak je potrebné bližšie špecifikovať vyhodnotenie daného kritéria</w:t>
      </w:r>
      <w:r w:rsidR="00C900AD">
        <w:rPr>
          <w:rFonts w:ascii="Arial Narrow" w:hAnsi="Arial Narrow"/>
          <w:sz w:val="18"/>
          <w:szCs w:val="18"/>
        </w:rPr>
        <w:t xml:space="preserve">, </w:t>
      </w:r>
      <w:r w:rsidRPr="00641D44">
        <w:rPr>
          <w:rFonts w:ascii="Arial Narrow" w:hAnsi="Arial Narrow"/>
          <w:sz w:val="18"/>
          <w:szCs w:val="18"/>
        </w:rPr>
        <w:t>uvedie sa táto skutočnosť do poznámky.</w:t>
      </w:r>
    </w:p>
  </w:footnote>
  <w:footnote w:id="2">
    <w:p w14:paraId="1B028335" w14:textId="71063AD9" w:rsidR="006E647D" w:rsidRPr="0055723C" w:rsidRDefault="006E647D">
      <w:pPr>
        <w:pStyle w:val="Textpoznmkypodiarou"/>
        <w:rPr>
          <w:rFonts w:ascii="Arial Narrow" w:hAnsi="Arial Narrow"/>
          <w:sz w:val="18"/>
          <w:szCs w:val="18"/>
        </w:rPr>
      </w:pPr>
      <w:r w:rsidRPr="0055723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5723C">
        <w:rPr>
          <w:rFonts w:ascii="Arial Narrow" w:hAnsi="Arial Narrow"/>
          <w:sz w:val="18"/>
          <w:szCs w:val="18"/>
        </w:rPr>
        <w:t xml:space="preserve"> Hodnotiteľ musí splniť všetky kritériá kvality práce uvedené v tomto KZ.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79D81" w14:textId="77777777" w:rsidR="00C64AB1" w:rsidRDefault="00C64AB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D4FFE" w14:textId="7662D32A" w:rsidR="00CF7613" w:rsidRDefault="00CF7613" w:rsidP="00CF7613">
    <w:pPr>
      <w:pStyle w:val="Hlavika"/>
      <w:tabs>
        <w:tab w:val="left" w:pos="1977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42F6C447" wp14:editId="23AFF57B">
          <wp:simplePos x="0" y="0"/>
          <wp:positionH relativeFrom="column">
            <wp:posOffset>4215765</wp:posOffset>
          </wp:positionH>
          <wp:positionV relativeFrom="paragraph">
            <wp:posOffset>86995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etaNormal-Roman" w:hAnsi="MetaNormal-Roman"/>
        <w:noProof/>
        <w:lang w:eastAsia="sk-SK"/>
      </w:rPr>
      <w:drawing>
        <wp:anchor distT="0" distB="0" distL="114300" distR="114300" simplePos="0" relativeHeight="251661312" behindDoc="0" locked="0" layoutInCell="1" allowOverlap="1" wp14:anchorId="6EA69A66" wp14:editId="484BEC2A">
          <wp:simplePos x="0" y="0"/>
          <wp:positionH relativeFrom="column">
            <wp:posOffset>2048510</wp:posOffset>
          </wp:positionH>
          <wp:positionV relativeFrom="paragraph">
            <wp:posOffset>-63500</wp:posOffset>
          </wp:positionV>
          <wp:extent cx="1226820" cy="755015"/>
          <wp:effectExtent l="0" t="0" r="0" b="6985"/>
          <wp:wrapNone/>
          <wp:docPr id="5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09C6EE2" w14:textId="17F182EE" w:rsidR="00364DF7" w:rsidRDefault="00CF7613" w:rsidP="002730C6">
    <w:pPr>
      <w:pStyle w:val="Hlavika"/>
      <w:tabs>
        <w:tab w:val="left" w:pos="1977"/>
        <w:tab w:val="left" w:pos="2775"/>
      </w:tabs>
      <w:ind w:firstLine="1977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6C443546" wp14:editId="0FBCBB90">
          <wp:simplePos x="0" y="0"/>
          <wp:positionH relativeFrom="column">
            <wp:posOffset>10795</wp:posOffset>
          </wp:positionH>
          <wp:positionV relativeFrom="paragraph">
            <wp:posOffset>-93980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6" name="Obrázok 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BD27A" w14:textId="77777777" w:rsidR="00C64AB1" w:rsidRDefault="00C64AB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70B0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A254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321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BFAF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42D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52E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BEC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A43C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3A3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7E4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1386B9F"/>
    <w:multiLevelType w:val="hybridMultilevel"/>
    <w:tmpl w:val="4F7823C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3427DB"/>
    <w:multiLevelType w:val="hybridMultilevel"/>
    <w:tmpl w:val="A3ACA8A2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5270EC5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ahoma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40565F1"/>
    <w:multiLevelType w:val="hybridMultilevel"/>
    <w:tmpl w:val="5148992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95BF2"/>
    <w:multiLevelType w:val="multilevel"/>
    <w:tmpl w:val="4F7823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B986C10"/>
    <w:multiLevelType w:val="hybridMultilevel"/>
    <w:tmpl w:val="A9081A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C10369"/>
    <w:multiLevelType w:val="hybridMultilevel"/>
    <w:tmpl w:val="298645C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7F635C"/>
    <w:multiLevelType w:val="hybridMultilevel"/>
    <w:tmpl w:val="4456F0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510BF"/>
    <w:multiLevelType w:val="multilevel"/>
    <w:tmpl w:val="3830E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187547"/>
    <w:multiLevelType w:val="hybridMultilevel"/>
    <w:tmpl w:val="D98A1DA8"/>
    <w:lvl w:ilvl="0" w:tplc="853482B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5A0F6A"/>
    <w:multiLevelType w:val="hybridMultilevel"/>
    <w:tmpl w:val="C31462EC"/>
    <w:lvl w:ilvl="0" w:tplc="6F1E6EF6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Times New Roman" w:eastAsia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3FB4964"/>
    <w:multiLevelType w:val="multilevel"/>
    <w:tmpl w:val="5922EA3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5A2249F"/>
    <w:multiLevelType w:val="hybridMultilevel"/>
    <w:tmpl w:val="4ED80690"/>
    <w:lvl w:ilvl="0" w:tplc="04090005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AC6664D"/>
    <w:multiLevelType w:val="hybridMultilevel"/>
    <w:tmpl w:val="E618D84C"/>
    <w:lvl w:ilvl="0" w:tplc="701C576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221150"/>
    <w:multiLevelType w:val="hybridMultilevel"/>
    <w:tmpl w:val="C8A049D8"/>
    <w:lvl w:ilvl="0" w:tplc="041B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ED5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442437"/>
    <w:multiLevelType w:val="hybridMultilevel"/>
    <w:tmpl w:val="289C76F2"/>
    <w:lvl w:ilvl="0" w:tplc="73EA4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0D9563D"/>
    <w:multiLevelType w:val="hybridMultilevel"/>
    <w:tmpl w:val="C132530C"/>
    <w:lvl w:ilvl="0" w:tplc="89CE064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101C16"/>
    <w:multiLevelType w:val="hybridMultilevel"/>
    <w:tmpl w:val="625A71B8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11B512D"/>
    <w:multiLevelType w:val="hybridMultilevel"/>
    <w:tmpl w:val="024A295C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3E0CE7"/>
    <w:multiLevelType w:val="multilevel"/>
    <w:tmpl w:val="D98A1DA8"/>
    <w:lvl w:ilvl="0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591FB5"/>
    <w:multiLevelType w:val="hybridMultilevel"/>
    <w:tmpl w:val="3830E69A"/>
    <w:lvl w:ilvl="0" w:tplc="37E84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5C365CE"/>
    <w:multiLevelType w:val="hybridMultilevel"/>
    <w:tmpl w:val="AB42B226"/>
    <w:lvl w:ilvl="0" w:tplc="738430E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554DE9"/>
    <w:multiLevelType w:val="multilevel"/>
    <w:tmpl w:val="42F0562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3" w15:restartNumberingAfterBreak="0">
    <w:nsid w:val="274403AB"/>
    <w:multiLevelType w:val="hybridMultilevel"/>
    <w:tmpl w:val="CD745802"/>
    <w:lvl w:ilvl="0" w:tplc="95A8BA8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8201062"/>
    <w:multiLevelType w:val="hybridMultilevel"/>
    <w:tmpl w:val="6E46108A"/>
    <w:lvl w:ilvl="0" w:tplc="041B000D">
      <w:start w:val="1"/>
      <w:numFmt w:val="bullet"/>
      <w:lvlText w:val=""/>
      <w:lvlJc w:val="left"/>
      <w:pPr>
        <w:ind w:left="124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5" w15:restartNumberingAfterBreak="0">
    <w:nsid w:val="2AA70BF3"/>
    <w:multiLevelType w:val="hybridMultilevel"/>
    <w:tmpl w:val="6E5A0CBE"/>
    <w:lvl w:ilvl="0" w:tplc="701C5760">
      <w:start w:val="1"/>
      <w:numFmt w:val="decimal"/>
      <w:lvlText w:val="%1."/>
      <w:lvlJc w:val="left"/>
      <w:pPr>
        <w:tabs>
          <w:tab w:val="num" w:pos="1068"/>
        </w:tabs>
        <w:ind w:left="1068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36" w15:restartNumberingAfterBreak="0">
    <w:nsid w:val="2C062DF8"/>
    <w:multiLevelType w:val="hybridMultilevel"/>
    <w:tmpl w:val="A1C46F3E"/>
    <w:lvl w:ilvl="0" w:tplc="7F928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E30965"/>
    <w:multiLevelType w:val="hybridMultilevel"/>
    <w:tmpl w:val="5558AA1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564A76"/>
    <w:multiLevelType w:val="hybridMultilevel"/>
    <w:tmpl w:val="94BC92C2"/>
    <w:lvl w:ilvl="0" w:tplc="041B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9" w15:restartNumberingAfterBreak="0">
    <w:nsid w:val="30574017"/>
    <w:multiLevelType w:val="hybridMultilevel"/>
    <w:tmpl w:val="E3C6C2DC"/>
    <w:lvl w:ilvl="0" w:tplc="9E28F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1814D30"/>
    <w:multiLevelType w:val="hybridMultilevel"/>
    <w:tmpl w:val="8960B870"/>
    <w:lvl w:ilvl="0" w:tplc="689C9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4B0CE9"/>
    <w:multiLevelType w:val="hybridMultilevel"/>
    <w:tmpl w:val="FD322E70"/>
    <w:lvl w:ilvl="0" w:tplc="D7405A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8F1203"/>
    <w:multiLevelType w:val="hybridMultilevel"/>
    <w:tmpl w:val="42FE6798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5886046"/>
    <w:multiLevelType w:val="multilevel"/>
    <w:tmpl w:val="AB42B22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65472C7"/>
    <w:multiLevelType w:val="hybridMultilevel"/>
    <w:tmpl w:val="5CB4E9AE"/>
    <w:lvl w:ilvl="0" w:tplc="E50CBD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2C02D0A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6743E2"/>
    <w:multiLevelType w:val="multilevel"/>
    <w:tmpl w:val="FA728AD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47" w15:restartNumberingAfterBreak="0">
    <w:nsid w:val="39954593"/>
    <w:multiLevelType w:val="hybridMultilevel"/>
    <w:tmpl w:val="2FA8CA6A"/>
    <w:lvl w:ilvl="0" w:tplc="347CCB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9FD5047"/>
    <w:multiLevelType w:val="hybridMultilevel"/>
    <w:tmpl w:val="E4201C14"/>
    <w:lvl w:ilvl="0" w:tplc="4A8416BC">
      <w:start w:val="1"/>
      <w:numFmt w:val="bullet"/>
      <w:lvlText w:val="-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C6A712F"/>
    <w:multiLevelType w:val="hybridMultilevel"/>
    <w:tmpl w:val="CD9A394A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CBF1C11"/>
    <w:multiLevelType w:val="hybridMultilevel"/>
    <w:tmpl w:val="F88E168E"/>
    <w:lvl w:ilvl="0" w:tplc="853482B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084885"/>
    <w:multiLevelType w:val="hybridMultilevel"/>
    <w:tmpl w:val="6112804A"/>
    <w:lvl w:ilvl="0" w:tplc="F1723E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361E78"/>
    <w:multiLevelType w:val="multilevel"/>
    <w:tmpl w:val="9B04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D33C78"/>
    <w:multiLevelType w:val="multilevel"/>
    <w:tmpl w:val="5922E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462E1FBC"/>
    <w:multiLevelType w:val="hybridMultilevel"/>
    <w:tmpl w:val="37C63674"/>
    <w:lvl w:ilvl="0" w:tplc="4A8416BC">
      <w:start w:val="1"/>
      <w:numFmt w:val="bullet"/>
      <w:lvlText w:val="-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7B28BD"/>
    <w:multiLevelType w:val="hybridMultilevel"/>
    <w:tmpl w:val="061EEA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0C5216"/>
    <w:multiLevelType w:val="hybridMultilevel"/>
    <w:tmpl w:val="B36811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6F252D"/>
    <w:multiLevelType w:val="multilevel"/>
    <w:tmpl w:val="AD00866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58" w15:restartNumberingAfterBreak="0">
    <w:nsid w:val="4806474D"/>
    <w:multiLevelType w:val="multilevel"/>
    <w:tmpl w:val="C132530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9590C84"/>
    <w:multiLevelType w:val="hybridMultilevel"/>
    <w:tmpl w:val="9B04729E"/>
    <w:lvl w:ilvl="0" w:tplc="025AB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FC17D4"/>
    <w:multiLevelType w:val="multilevel"/>
    <w:tmpl w:val="5CB4E9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2AC5F05"/>
    <w:multiLevelType w:val="multilevel"/>
    <w:tmpl w:val="2AB02E3C"/>
    <w:lvl w:ilvl="0">
      <w:start w:val="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444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62" w15:restartNumberingAfterBreak="0">
    <w:nsid w:val="54237AF0"/>
    <w:multiLevelType w:val="hybridMultilevel"/>
    <w:tmpl w:val="3CEA60A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EF63D5C"/>
    <w:multiLevelType w:val="hybridMultilevel"/>
    <w:tmpl w:val="E4A2B3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72417C"/>
    <w:multiLevelType w:val="hybridMultilevel"/>
    <w:tmpl w:val="067E780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4D2FC6"/>
    <w:multiLevelType w:val="hybridMultilevel"/>
    <w:tmpl w:val="7D06D770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B154459"/>
    <w:multiLevelType w:val="multilevel"/>
    <w:tmpl w:val="2986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7F5C1C"/>
    <w:multiLevelType w:val="hybridMultilevel"/>
    <w:tmpl w:val="FC40CF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F97CA9"/>
    <w:multiLevelType w:val="hybridMultilevel"/>
    <w:tmpl w:val="5B983B9E"/>
    <w:lvl w:ilvl="0" w:tplc="57E0C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528B1A4">
      <w:start w:val="1"/>
      <w:numFmt w:val="bullet"/>
      <w:lvlText w:val="-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445138"/>
    <w:multiLevelType w:val="multilevel"/>
    <w:tmpl w:val="D46CD8D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71" w15:restartNumberingAfterBreak="0">
    <w:nsid w:val="7FA002E4"/>
    <w:multiLevelType w:val="hybridMultilevel"/>
    <w:tmpl w:val="AEF09C34"/>
    <w:lvl w:ilvl="0" w:tplc="041B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45"/>
  </w:num>
  <w:num w:numId="2">
    <w:abstractNumId w:val="11"/>
  </w:num>
  <w:num w:numId="3">
    <w:abstractNumId w:val="47"/>
  </w:num>
  <w:num w:numId="4">
    <w:abstractNumId w:val="35"/>
  </w:num>
  <w:num w:numId="5">
    <w:abstractNumId w:val="23"/>
  </w:num>
  <w:num w:numId="6">
    <w:abstractNumId w:val="48"/>
  </w:num>
  <w:num w:numId="7">
    <w:abstractNumId w:val="12"/>
  </w:num>
  <w:num w:numId="8">
    <w:abstractNumId w:val="54"/>
  </w:num>
  <w:num w:numId="9">
    <w:abstractNumId w:val="21"/>
  </w:num>
  <w:num w:numId="10">
    <w:abstractNumId w:val="64"/>
  </w:num>
  <w:num w:numId="11">
    <w:abstractNumId w:val="62"/>
  </w:num>
  <w:num w:numId="12">
    <w:abstractNumId w:val="26"/>
  </w:num>
  <w:num w:numId="13">
    <w:abstractNumId w:val="13"/>
  </w:num>
  <w:num w:numId="14">
    <w:abstractNumId w:val="24"/>
  </w:num>
  <w:num w:numId="15">
    <w:abstractNumId w:val="19"/>
  </w:num>
  <w:num w:numId="16">
    <w:abstractNumId w:val="50"/>
  </w:num>
  <w:num w:numId="17">
    <w:abstractNumId w:val="70"/>
  </w:num>
  <w:num w:numId="18">
    <w:abstractNumId w:val="57"/>
  </w:num>
  <w:num w:numId="19">
    <w:abstractNumId w:val="46"/>
  </w:num>
  <w:num w:numId="20">
    <w:abstractNumId w:val="32"/>
  </w:num>
  <w:num w:numId="21">
    <w:abstractNumId w:val="61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9"/>
  </w:num>
  <w:num w:numId="28">
    <w:abstractNumId w:val="28"/>
  </w:num>
  <w:num w:numId="29">
    <w:abstractNumId w:val="30"/>
  </w:num>
  <w:num w:numId="30">
    <w:abstractNumId w:val="71"/>
  </w:num>
  <w:num w:numId="31">
    <w:abstractNumId w:val="69"/>
  </w:num>
  <w:num w:numId="32">
    <w:abstractNumId w:val="51"/>
  </w:num>
  <w:num w:numId="33">
    <w:abstractNumId w:val="40"/>
  </w:num>
  <w:num w:numId="34">
    <w:abstractNumId w:val="14"/>
  </w:num>
  <w:num w:numId="35">
    <w:abstractNumId w:val="37"/>
  </w:num>
  <w:num w:numId="36">
    <w:abstractNumId w:val="58"/>
  </w:num>
  <w:num w:numId="37">
    <w:abstractNumId w:val="31"/>
  </w:num>
  <w:num w:numId="38">
    <w:abstractNumId w:val="44"/>
  </w:num>
  <w:num w:numId="39">
    <w:abstractNumId w:val="33"/>
  </w:num>
  <w:num w:numId="40">
    <w:abstractNumId w:val="60"/>
  </w:num>
  <w:num w:numId="41">
    <w:abstractNumId w:val="56"/>
  </w:num>
  <w:num w:numId="42">
    <w:abstractNumId w:val="18"/>
  </w:num>
  <w:num w:numId="43">
    <w:abstractNumId w:val="39"/>
  </w:num>
  <w:num w:numId="44">
    <w:abstractNumId w:val="53"/>
  </w:num>
  <w:num w:numId="45">
    <w:abstractNumId w:val="38"/>
  </w:num>
  <w:num w:numId="46">
    <w:abstractNumId w:val="16"/>
  </w:num>
  <w:num w:numId="47">
    <w:abstractNumId w:val="66"/>
  </w:num>
  <w:num w:numId="48">
    <w:abstractNumId w:val="59"/>
  </w:num>
  <w:num w:numId="49">
    <w:abstractNumId w:val="52"/>
  </w:num>
  <w:num w:numId="50">
    <w:abstractNumId w:val="36"/>
  </w:num>
  <w:num w:numId="51">
    <w:abstractNumId w:val="67"/>
  </w:num>
  <w:num w:numId="52">
    <w:abstractNumId w:val="27"/>
  </w:num>
  <w:num w:numId="53">
    <w:abstractNumId w:val="15"/>
  </w:num>
  <w:num w:numId="54">
    <w:abstractNumId w:val="63"/>
  </w:num>
  <w:num w:numId="55">
    <w:abstractNumId w:val="42"/>
  </w:num>
  <w:num w:numId="56">
    <w:abstractNumId w:val="9"/>
  </w:num>
  <w:num w:numId="57">
    <w:abstractNumId w:val="7"/>
  </w:num>
  <w:num w:numId="58">
    <w:abstractNumId w:val="6"/>
  </w:num>
  <w:num w:numId="59">
    <w:abstractNumId w:val="5"/>
  </w:num>
  <w:num w:numId="60">
    <w:abstractNumId w:val="4"/>
  </w:num>
  <w:num w:numId="61">
    <w:abstractNumId w:val="43"/>
  </w:num>
  <w:num w:numId="62">
    <w:abstractNumId w:val="65"/>
  </w:num>
  <w:num w:numId="63">
    <w:abstractNumId w:val="49"/>
  </w:num>
  <w:num w:numId="64">
    <w:abstractNumId w:val="20"/>
  </w:num>
  <w:num w:numId="65">
    <w:abstractNumId w:val="68"/>
  </w:num>
  <w:num w:numId="66">
    <w:abstractNumId w:val="25"/>
  </w:num>
  <w:num w:numId="67">
    <w:abstractNumId w:val="34"/>
  </w:num>
  <w:num w:numId="68">
    <w:abstractNumId w:val="17"/>
  </w:num>
  <w:num w:numId="69">
    <w:abstractNumId w:val="55"/>
  </w:num>
  <w:num w:numId="70">
    <w:abstractNumId w:val="22"/>
  </w:num>
  <w:num w:numId="71">
    <w:abstractNumId w:val="41"/>
  </w:num>
  <w:numIdMacAtCleanup w:val="6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14"/>
    <w:rsid w:val="00005344"/>
    <w:rsid w:val="00006532"/>
    <w:rsid w:val="000100A3"/>
    <w:rsid w:val="00012DA3"/>
    <w:rsid w:val="00013B48"/>
    <w:rsid w:val="00020053"/>
    <w:rsid w:val="00020D6E"/>
    <w:rsid w:val="00024536"/>
    <w:rsid w:val="00031AB1"/>
    <w:rsid w:val="00032624"/>
    <w:rsid w:val="000338FB"/>
    <w:rsid w:val="00035F1F"/>
    <w:rsid w:val="00040C8B"/>
    <w:rsid w:val="0004180A"/>
    <w:rsid w:val="00044003"/>
    <w:rsid w:val="00044839"/>
    <w:rsid w:val="00047D97"/>
    <w:rsid w:val="00051358"/>
    <w:rsid w:val="000530BC"/>
    <w:rsid w:val="0005692B"/>
    <w:rsid w:val="000612F4"/>
    <w:rsid w:val="0006148A"/>
    <w:rsid w:val="00061F15"/>
    <w:rsid w:val="00065B07"/>
    <w:rsid w:val="00066B16"/>
    <w:rsid w:val="00067B09"/>
    <w:rsid w:val="000738BD"/>
    <w:rsid w:val="00073BB6"/>
    <w:rsid w:val="00074913"/>
    <w:rsid w:val="0007506C"/>
    <w:rsid w:val="00075E6D"/>
    <w:rsid w:val="000771F8"/>
    <w:rsid w:val="00080FBD"/>
    <w:rsid w:val="0008130B"/>
    <w:rsid w:val="0008598B"/>
    <w:rsid w:val="0008600A"/>
    <w:rsid w:val="000915D0"/>
    <w:rsid w:val="00096014"/>
    <w:rsid w:val="000965AE"/>
    <w:rsid w:val="000A02D9"/>
    <w:rsid w:val="000A251A"/>
    <w:rsid w:val="000A7FA9"/>
    <w:rsid w:val="000C4C10"/>
    <w:rsid w:val="000C6844"/>
    <w:rsid w:val="000C762D"/>
    <w:rsid w:val="000D2FDD"/>
    <w:rsid w:val="000E1235"/>
    <w:rsid w:val="000E21F8"/>
    <w:rsid w:val="000E2B61"/>
    <w:rsid w:val="000E3FDB"/>
    <w:rsid w:val="000E786C"/>
    <w:rsid w:val="000F2580"/>
    <w:rsid w:val="000F39BE"/>
    <w:rsid w:val="000F4259"/>
    <w:rsid w:val="000F56FE"/>
    <w:rsid w:val="000F5E8F"/>
    <w:rsid w:val="00100ED6"/>
    <w:rsid w:val="00101866"/>
    <w:rsid w:val="0010617A"/>
    <w:rsid w:val="00106DC3"/>
    <w:rsid w:val="00110425"/>
    <w:rsid w:val="0011078D"/>
    <w:rsid w:val="001129D1"/>
    <w:rsid w:val="00113351"/>
    <w:rsid w:val="00114FCE"/>
    <w:rsid w:val="00123C02"/>
    <w:rsid w:val="00125F0D"/>
    <w:rsid w:val="0013149E"/>
    <w:rsid w:val="00133262"/>
    <w:rsid w:val="0013372B"/>
    <w:rsid w:val="00141E51"/>
    <w:rsid w:val="00143509"/>
    <w:rsid w:val="00144132"/>
    <w:rsid w:val="001444BC"/>
    <w:rsid w:val="0014568D"/>
    <w:rsid w:val="00145AE3"/>
    <w:rsid w:val="00146BE5"/>
    <w:rsid w:val="00146EE6"/>
    <w:rsid w:val="00147C69"/>
    <w:rsid w:val="0015192F"/>
    <w:rsid w:val="001529D9"/>
    <w:rsid w:val="001601BC"/>
    <w:rsid w:val="00160EC9"/>
    <w:rsid w:val="001616F8"/>
    <w:rsid w:val="001622A2"/>
    <w:rsid w:val="00162A23"/>
    <w:rsid w:val="00163816"/>
    <w:rsid w:val="001653CD"/>
    <w:rsid w:val="00166882"/>
    <w:rsid w:val="0018129B"/>
    <w:rsid w:val="00181541"/>
    <w:rsid w:val="00181BC2"/>
    <w:rsid w:val="00181BDC"/>
    <w:rsid w:val="0018334F"/>
    <w:rsid w:val="001878CB"/>
    <w:rsid w:val="0019070C"/>
    <w:rsid w:val="0019332E"/>
    <w:rsid w:val="0019479B"/>
    <w:rsid w:val="00195A22"/>
    <w:rsid w:val="00196123"/>
    <w:rsid w:val="0019671E"/>
    <w:rsid w:val="001A0D68"/>
    <w:rsid w:val="001A4AF8"/>
    <w:rsid w:val="001A5793"/>
    <w:rsid w:val="001A6936"/>
    <w:rsid w:val="001A76AB"/>
    <w:rsid w:val="001B113E"/>
    <w:rsid w:val="001B4142"/>
    <w:rsid w:val="001B456E"/>
    <w:rsid w:val="001B4593"/>
    <w:rsid w:val="001B614B"/>
    <w:rsid w:val="001B670B"/>
    <w:rsid w:val="001C0423"/>
    <w:rsid w:val="001C29F9"/>
    <w:rsid w:val="001C3311"/>
    <w:rsid w:val="001C4848"/>
    <w:rsid w:val="001D0D1A"/>
    <w:rsid w:val="001D16FC"/>
    <w:rsid w:val="001D253B"/>
    <w:rsid w:val="001D3338"/>
    <w:rsid w:val="001D4A1D"/>
    <w:rsid w:val="001D4DFF"/>
    <w:rsid w:val="001D63D9"/>
    <w:rsid w:val="001D7122"/>
    <w:rsid w:val="001E6915"/>
    <w:rsid w:val="001F1DE9"/>
    <w:rsid w:val="00202089"/>
    <w:rsid w:val="00204B9D"/>
    <w:rsid w:val="00204DCA"/>
    <w:rsid w:val="00211368"/>
    <w:rsid w:val="00213DE5"/>
    <w:rsid w:val="00217F6E"/>
    <w:rsid w:val="002223C9"/>
    <w:rsid w:val="00224B04"/>
    <w:rsid w:val="002271E2"/>
    <w:rsid w:val="0022729E"/>
    <w:rsid w:val="002308DE"/>
    <w:rsid w:val="00233960"/>
    <w:rsid w:val="00240127"/>
    <w:rsid w:val="0024026F"/>
    <w:rsid w:val="002427DE"/>
    <w:rsid w:val="00243356"/>
    <w:rsid w:val="00243CFE"/>
    <w:rsid w:val="00246628"/>
    <w:rsid w:val="0024677E"/>
    <w:rsid w:val="00246F0E"/>
    <w:rsid w:val="00250AF8"/>
    <w:rsid w:val="00250BBB"/>
    <w:rsid w:val="002515EC"/>
    <w:rsid w:val="002516D0"/>
    <w:rsid w:val="00252F2B"/>
    <w:rsid w:val="00253EEC"/>
    <w:rsid w:val="00254311"/>
    <w:rsid w:val="00255009"/>
    <w:rsid w:val="00255133"/>
    <w:rsid w:val="002601C0"/>
    <w:rsid w:val="00261C91"/>
    <w:rsid w:val="002676A2"/>
    <w:rsid w:val="00270114"/>
    <w:rsid w:val="002730C6"/>
    <w:rsid w:val="00277697"/>
    <w:rsid w:val="00277D9B"/>
    <w:rsid w:val="0029027B"/>
    <w:rsid w:val="002922EA"/>
    <w:rsid w:val="002952DF"/>
    <w:rsid w:val="002A39A9"/>
    <w:rsid w:val="002A3AA8"/>
    <w:rsid w:val="002A75A1"/>
    <w:rsid w:val="002B388D"/>
    <w:rsid w:val="002B575F"/>
    <w:rsid w:val="002B653D"/>
    <w:rsid w:val="002C2D3B"/>
    <w:rsid w:val="002C36A4"/>
    <w:rsid w:val="002C4F4D"/>
    <w:rsid w:val="002D1128"/>
    <w:rsid w:val="002E041F"/>
    <w:rsid w:val="002E0D3D"/>
    <w:rsid w:val="002E204C"/>
    <w:rsid w:val="002E57CF"/>
    <w:rsid w:val="002E60D0"/>
    <w:rsid w:val="002F05BB"/>
    <w:rsid w:val="002F09C1"/>
    <w:rsid w:val="002F14AE"/>
    <w:rsid w:val="002F2F07"/>
    <w:rsid w:val="002F3BD1"/>
    <w:rsid w:val="002F3F39"/>
    <w:rsid w:val="002F4863"/>
    <w:rsid w:val="002F61FA"/>
    <w:rsid w:val="002F7D6C"/>
    <w:rsid w:val="00302F1A"/>
    <w:rsid w:val="0030557D"/>
    <w:rsid w:val="00307674"/>
    <w:rsid w:val="00313316"/>
    <w:rsid w:val="00315826"/>
    <w:rsid w:val="00316BC1"/>
    <w:rsid w:val="003200D0"/>
    <w:rsid w:val="00324888"/>
    <w:rsid w:val="00324A13"/>
    <w:rsid w:val="00326F61"/>
    <w:rsid w:val="00334DBF"/>
    <w:rsid w:val="00337544"/>
    <w:rsid w:val="00342AC3"/>
    <w:rsid w:val="00342C44"/>
    <w:rsid w:val="00344654"/>
    <w:rsid w:val="00344660"/>
    <w:rsid w:val="003467AB"/>
    <w:rsid w:val="00353D5C"/>
    <w:rsid w:val="003553D4"/>
    <w:rsid w:val="0035680B"/>
    <w:rsid w:val="00356F48"/>
    <w:rsid w:val="003615CF"/>
    <w:rsid w:val="00364DF7"/>
    <w:rsid w:val="00366C77"/>
    <w:rsid w:val="00372505"/>
    <w:rsid w:val="003725E1"/>
    <w:rsid w:val="00377075"/>
    <w:rsid w:val="0038275F"/>
    <w:rsid w:val="00390F61"/>
    <w:rsid w:val="003913AE"/>
    <w:rsid w:val="00391ABC"/>
    <w:rsid w:val="00391AE2"/>
    <w:rsid w:val="00392FE9"/>
    <w:rsid w:val="00393521"/>
    <w:rsid w:val="003A0938"/>
    <w:rsid w:val="003A1246"/>
    <w:rsid w:val="003A7279"/>
    <w:rsid w:val="003A72B6"/>
    <w:rsid w:val="003B6245"/>
    <w:rsid w:val="003C17C8"/>
    <w:rsid w:val="003C23CE"/>
    <w:rsid w:val="003C338F"/>
    <w:rsid w:val="003C3DE8"/>
    <w:rsid w:val="003C56F1"/>
    <w:rsid w:val="003C57A5"/>
    <w:rsid w:val="003C6CA8"/>
    <w:rsid w:val="003C70CA"/>
    <w:rsid w:val="003C7D2A"/>
    <w:rsid w:val="003D0915"/>
    <w:rsid w:val="003D110A"/>
    <w:rsid w:val="003D2B4F"/>
    <w:rsid w:val="003D2C45"/>
    <w:rsid w:val="003D37F9"/>
    <w:rsid w:val="003D47A0"/>
    <w:rsid w:val="003D5EE3"/>
    <w:rsid w:val="003D6915"/>
    <w:rsid w:val="003E1A19"/>
    <w:rsid w:val="003E1D3C"/>
    <w:rsid w:val="003E4E23"/>
    <w:rsid w:val="003E5A51"/>
    <w:rsid w:val="003E7C22"/>
    <w:rsid w:val="003F1BE4"/>
    <w:rsid w:val="003F259F"/>
    <w:rsid w:val="003F50EC"/>
    <w:rsid w:val="003F5417"/>
    <w:rsid w:val="003F58E9"/>
    <w:rsid w:val="003F6D0C"/>
    <w:rsid w:val="003F7C9D"/>
    <w:rsid w:val="00401347"/>
    <w:rsid w:val="004041A0"/>
    <w:rsid w:val="004044A7"/>
    <w:rsid w:val="00414121"/>
    <w:rsid w:val="00417EE7"/>
    <w:rsid w:val="004216B6"/>
    <w:rsid w:val="004227E2"/>
    <w:rsid w:val="00422D68"/>
    <w:rsid w:val="004254DF"/>
    <w:rsid w:val="00425E19"/>
    <w:rsid w:val="00426766"/>
    <w:rsid w:val="00427CC3"/>
    <w:rsid w:val="004341F2"/>
    <w:rsid w:val="0043619D"/>
    <w:rsid w:val="004373C9"/>
    <w:rsid w:val="0043777F"/>
    <w:rsid w:val="00440928"/>
    <w:rsid w:val="004430CE"/>
    <w:rsid w:val="0044310D"/>
    <w:rsid w:val="0044614C"/>
    <w:rsid w:val="00446ABB"/>
    <w:rsid w:val="00452425"/>
    <w:rsid w:val="004537E1"/>
    <w:rsid w:val="00455459"/>
    <w:rsid w:val="004673D7"/>
    <w:rsid w:val="004678E3"/>
    <w:rsid w:val="00470997"/>
    <w:rsid w:val="004733FD"/>
    <w:rsid w:val="00474765"/>
    <w:rsid w:val="00476B44"/>
    <w:rsid w:val="00480352"/>
    <w:rsid w:val="00480382"/>
    <w:rsid w:val="004805FB"/>
    <w:rsid w:val="00482648"/>
    <w:rsid w:val="00485D4E"/>
    <w:rsid w:val="00487C2F"/>
    <w:rsid w:val="004923D2"/>
    <w:rsid w:val="00494A6E"/>
    <w:rsid w:val="00495F6A"/>
    <w:rsid w:val="004A06E2"/>
    <w:rsid w:val="004A1850"/>
    <w:rsid w:val="004A4067"/>
    <w:rsid w:val="004A7902"/>
    <w:rsid w:val="004A792A"/>
    <w:rsid w:val="004A7C51"/>
    <w:rsid w:val="004A7E43"/>
    <w:rsid w:val="004B016D"/>
    <w:rsid w:val="004B19A1"/>
    <w:rsid w:val="004B3393"/>
    <w:rsid w:val="004B6588"/>
    <w:rsid w:val="004C259C"/>
    <w:rsid w:val="004C3841"/>
    <w:rsid w:val="004C52CB"/>
    <w:rsid w:val="004C5966"/>
    <w:rsid w:val="004C5B9D"/>
    <w:rsid w:val="004C7B57"/>
    <w:rsid w:val="004D0883"/>
    <w:rsid w:val="004D4CC7"/>
    <w:rsid w:val="004D5F8E"/>
    <w:rsid w:val="004D7AC5"/>
    <w:rsid w:val="004F081F"/>
    <w:rsid w:val="004F1AFF"/>
    <w:rsid w:val="004F3426"/>
    <w:rsid w:val="004F4BE1"/>
    <w:rsid w:val="004F4F0F"/>
    <w:rsid w:val="004F5E2B"/>
    <w:rsid w:val="00500551"/>
    <w:rsid w:val="00501BDA"/>
    <w:rsid w:val="005045D8"/>
    <w:rsid w:val="005053EF"/>
    <w:rsid w:val="00505ED4"/>
    <w:rsid w:val="00506C3F"/>
    <w:rsid w:val="00510848"/>
    <w:rsid w:val="00511708"/>
    <w:rsid w:val="0051283B"/>
    <w:rsid w:val="00515E8A"/>
    <w:rsid w:val="00524D20"/>
    <w:rsid w:val="005279D9"/>
    <w:rsid w:val="00530023"/>
    <w:rsid w:val="005332D1"/>
    <w:rsid w:val="005346F3"/>
    <w:rsid w:val="00535B3D"/>
    <w:rsid w:val="005416D6"/>
    <w:rsid w:val="00542A37"/>
    <w:rsid w:val="005450C7"/>
    <w:rsid w:val="005457D3"/>
    <w:rsid w:val="00547A2A"/>
    <w:rsid w:val="00547CFA"/>
    <w:rsid w:val="005512E8"/>
    <w:rsid w:val="00552895"/>
    <w:rsid w:val="0055345D"/>
    <w:rsid w:val="0055410A"/>
    <w:rsid w:val="0055723C"/>
    <w:rsid w:val="00561098"/>
    <w:rsid w:val="00562CEE"/>
    <w:rsid w:val="00562ED5"/>
    <w:rsid w:val="00563EBB"/>
    <w:rsid w:val="00564307"/>
    <w:rsid w:val="00564A4B"/>
    <w:rsid w:val="00564C24"/>
    <w:rsid w:val="00565E2F"/>
    <w:rsid w:val="00570E3B"/>
    <w:rsid w:val="005723E2"/>
    <w:rsid w:val="00580C13"/>
    <w:rsid w:val="00581C81"/>
    <w:rsid w:val="00585EE5"/>
    <w:rsid w:val="005944BF"/>
    <w:rsid w:val="00594856"/>
    <w:rsid w:val="005A0F25"/>
    <w:rsid w:val="005A55CA"/>
    <w:rsid w:val="005B2534"/>
    <w:rsid w:val="005B3B71"/>
    <w:rsid w:val="005B3E03"/>
    <w:rsid w:val="005B3EFF"/>
    <w:rsid w:val="005B473C"/>
    <w:rsid w:val="005B4A22"/>
    <w:rsid w:val="005B4E2A"/>
    <w:rsid w:val="005B6105"/>
    <w:rsid w:val="005C07B2"/>
    <w:rsid w:val="005C41E0"/>
    <w:rsid w:val="005C49BE"/>
    <w:rsid w:val="005C74B7"/>
    <w:rsid w:val="005D19E6"/>
    <w:rsid w:val="005D44CE"/>
    <w:rsid w:val="005D4D7E"/>
    <w:rsid w:val="005D52EA"/>
    <w:rsid w:val="005E49E8"/>
    <w:rsid w:val="005E58BF"/>
    <w:rsid w:val="005E6E6D"/>
    <w:rsid w:val="005E7014"/>
    <w:rsid w:val="005F03DF"/>
    <w:rsid w:val="005F1F0A"/>
    <w:rsid w:val="005F276B"/>
    <w:rsid w:val="005F5FCC"/>
    <w:rsid w:val="005F7F70"/>
    <w:rsid w:val="006013BA"/>
    <w:rsid w:val="006019E2"/>
    <w:rsid w:val="00601D4B"/>
    <w:rsid w:val="00602F59"/>
    <w:rsid w:val="006062AF"/>
    <w:rsid w:val="0060664C"/>
    <w:rsid w:val="006069E7"/>
    <w:rsid w:val="00607115"/>
    <w:rsid w:val="006071F5"/>
    <w:rsid w:val="00607262"/>
    <w:rsid w:val="00610B7E"/>
    <w:rsid w:val="00612A95"/>
    <w:rsid w:val="00612EAF"/>
    <w:rsid w:val="006134D1"/>
    <w:rsid w:val="00615B4B"/>
    <w:rsid w:val="0062258F"/>
    <w:rsid w:val="006234A2"/>
    <w:rsid w:val="00626A7A"/>
    <w:rsid w:val="0063055E"/>
    <w:rsid w:val="00630ABE"/>
    <w:rsid w:val="00632277"/>
    <w:rsid w:val="006326EE"/>
    <w:rsid w:val="00634A10"/>
    <w:rsid w:val="00634ACD"/>
    <w:rsid w:val="00635D67"/>
    <w:rsid w:val="00636DFA"/>
    <w:rsid w:val="00641D44"/>
    <w:rsid w:val="006445B6"/>
    <w:rsid w:val="00644894"/>
    <w:rsid w:val="00644988"/>
    <w:rsid w:val="006456F9"/>
    <w:rsid w:val="006467F8"/>
    <w:rsid w:val="006510A3"/>
    <w:rsid w:val="00651646"/>
    <w:rsid w:val="00654E4B"/>
    <w:rsid w:val="00660203"/>
    <w:rsid w:val="00660BC6"/>
    <w:rsid w:val="00664D3C"/>
    <w:rsid w:val="00666D4C"/>
    <w:rsid w:val="00670303"/>
    <w:rsid w:val="006713F3"/>
    <w:rsid w:val="00673E76"/>
    <w:rsid w:val="0067757D"/>
    <w:rsid w:val="00677AC0"/>
    <w:rsid w:val="00681744"/>
    <w:rsid w:val="006870B3"/>
    <w:rsid w:val="00690093"/>
    <w:rsid w:val="00693E6D"/>
    <w:rsid w:val="006956CA"/>
    <w:rsid w:val="00695B52"/>
    <w:rsid w:val="00695C14"/>
    <w:rsid w:val="00696D39"/>
    <w:rsid w:val="006A0A56"/>
    <w:rsid w:val="006B580F"/>
    <w:rsid w:val="006C234B"/>
    <w:rsid w:val="006D2DB7"/>
    <w:rsid w:val="006D69B8"/>
    <w:rsid w:val="006D6A0B"/>
    <w:rsid w:val="006E01AA"/>
    <w:rsid w:val="006E27E4"/>
    <w:rsid w:val="006E3F66"/>
    <w:rsid w:val="006E647D"/>
    <w:rsid w:val="006F0703"/>
    <w:rsid w:val="00703C6B"/>
    <w:rsid w:val="00703EF1"/>
    <w:rsid w:val="0070415E"/>
    <w:rsid w:val="00707681"/>
    <w:rsid w:val="0071082A"/>
    <w:rsid w:val="007130DB"/>
    <w:rsid w:val="00713759"/>
    <w:rsid w:val="00716D40"/>
    <w:rsid w:val="00721E1C"/>
    <w:rsid w:val="0072433F"/>
    <w:rsid w:val="007244CA"/>
    <w:rsid w:val="00726242"/>
    <w:rsid w:val="00726915"/>
    <w:rsid w:val="0073367E"/>
    <w:rsid w:val="0074106D"/>
    <w:rsid w:val="0074281C"/>
    <w:rsid w:val="00746480"/>
    <w:rsid w:val="007466C4"/>
    <w:rsid w:val="00746ECF"/>
    <w:rsid w:val="00750304"/>
    <w:rsid w:val="0075162D"/>
    <w:rsid w:val="00755FC1"/>
    <w:rsid w:val="007576E4"/>
    <w:rsid w:val="00760A9D"/>
    <w:rsid w:val="0076309F"/>
    <w:rsid w:val="00765F3E"/>
    <w:rsid w:val="00766CF5"/>
    <w:rsid w:val="00770979"/>
    <w:rsid w:val="00772995"/>
    <w:rsid w:val="00773307"/>
    <w:rsid w:val="00774EC4"/>
    <w:rsid w:val="0077647A"/>
    <w:rsid w:val="007779A6"/>
    <w:rsid w:val="00777A54"/>
    <w:rsid w:val="00781465"/>
    <w:rsid w:val="00782448"/>
    <w:rsid w:val="00783023"/>
    <w:rsid w:val="0078438F"/>
    <w:rsid w:val="00786B20"/>
    <w:rsid w:val="00787773"/>
    <w:rsid w:val="00794A14"/>
    <w:rsid w:val="007A30EC"/>
    <w:rsid w:val="007A3C4A"/>
    <w:rsid w:val="007A40B1"/>
    <w:rsid w:val="007A4F02"/>
    <w:rsid w:val="007A6FC4"/>
    <w:rsid w:val="007B1549"/>
    <w:rsid w:val="007B1F14"/>
    <w:rsid w:val="007B2244"/>
    <w:rsid w:val="007B534A"/>
    <w:rsid w:val="007B7752"/>
    <w:rsid w:val="007B7F8B"/>
    <w:rsid w:val="007C2A3D"/>
    <w:rsid w:val="007C39CA"/>
    <w:rsid w:val="007C6F9F"/>
    <w:rsid w:val="007C7F59"/>
    <w:rsid w:val="007D01FB"/>
    <w:rsid w:val="007D11BD"/>
    <w:rsid w:val="007D2066"/>
    <w:rsid w:val="007D495B"/>
    <w:rsid w:val="007D7D5E"/>
    <w:rsid w:val="007E0D94"/>
    <w:rsid w:val="007E12A3"/>
    <w:rsid w:val="007E28C8"/>
    <w:rsid w:val="007E7D89"/>
    <w:rsid w:val="007F316A"/>
    <w:rsid w:val="00803130"/>
    <w:rsid w:val="00804AC8"/>
    <w:rsid w:val="00804FA2"/>
    <w:rsid w:val="00806826"/>
    <w:rsid w:val="008110E8"/>
    <w:rsid w:val="00814988"/>
    <w:rsid w:val="0081596B"/>
    <w:rsid w:val="00816478"/>
    <w:rsid w:val="00820C96"/>
    <w:rsid w:val="00821C3D"/>
    <w:rsid w:val="00822988"/>
    <w:rsid w:val="008251EE"/>
    <w:rsid w:val="00826171"/>
    <w:rsid w:val="008300CF"/>
    <w:rsid w:val="0083174F"/>
    <w:rsid w:val="00831CB9"/>
    <w:rsid w:val="00833ABC"/>
    <w:rsid w:val="00836D2D"/>
    <w:rsid w:val="00846D65"/>
    <w:rsid w:val="00850453"/>
    <w:rsid w:val="008520EB"/>
    <w:rsid w:val="008526DD"/>
    <w:rsid w:val="00853D9A"/>
    <w:rsid w:val="008541F4"/>
    <w:rsid w:val="00854772"/>
    <w:rsid w:val="008552FA"/>
    <w:rsid w:val="00855D00"/>
    <w:rsid w:val="00857421"/>
    <w:rsid w:val="00860D6F"/>
    <w:rsid w:val="00861BC6"/>
    <w:rsid w:val="0086236F"/>
    <w:rsid w:val="008632FF"/>
    <w:rsid w:val="00863960"/>
    <w:rsid w:val="00864FF4"/>
    <w:rsid w:val="008672C8"/>
    <w:rsid w:val="00870F47"/>
    <w:rsid w:val="008770BE"/>
    <w:rsid w:val="008803A4"/>
    <w:rsid w:val="0088089E"/>
    <w:rsid w:val="00880B21"/>
    <w:rsid w:val="00880FD8"/>
    <w:rsid w:val="00882658"/>
    <w:rsid w:val="00882889"/>
    <w:rsid w:val="00883C51"/>
    <w:rsid w:val="008874C8"/>
    <w:rsid w:val="008900CD"/>
    <w:rsid w:val="008953C1"/>
    <w:rsid w:val="00896260"/>
    <w:rsid w:val="008964BF"/>
    <w:rsid w:val="008A0882"/>
    <w:rsid w:val="008A1FFD"/>
    <w:rsid w:val="008A40F4"/>
    <w:rsid w:val="008A4844"/>
    <w:rsid w:val="008A5722"/>
    <w:rsid w:val="008A60C5"/>
    <w:rsid w:val="008B4A9A"/>
    <w:rsid w:val="008B4BA0"/>
    <w:rsid w:val="008B6518"/>
    <w:rsid w:val="008C0F59"/>
    <w:rsid w:val="008C199C"/>
    <w:rsid w:val="008C29F3"/>
    <w:rsid w:val="008C3310"/>
    <w:rsid w:val="008C3668"/>
    <w:rsid w:val="008C41C3"/>
    <w:rsid w:val="008C5FEA"/>
    <w:rsid w:val="008D197F"/>
    <w:rsid w:val="008D2827"/>
    <w:rsid w:val="008D7F6E"/>
    <w:rsid w:val="008E1725"/>
    <w:rsid w:val="008E697A"/>
    <w:rsid w:val="008E6F40"/>
    <w:rsid w:val="008F22A1"/>
    <w:rsid w:val="008F4383"/>
    <w:rsid w:val="008F6B20"/>
    <w:rsid w:val="008F78D5"/>
    <w:rsid w:val="008F7EB4"/>
    <w:rsid w:val="00904E90"/>
    <w:rsid w:val="009055A2"/>
    <w:rsid w:val="00905CC0"/>
    <w:rsid w:val="00907983"/>
    <w:rsid w:val="0091055D"/>
    <w:rsid w:val="00910690"/>
    <w:rsid w:val="009138A8"/>
    <w:rsid w:val="00920AB1"/>
    <w:rsid w:val="009239D8"/>
    <w:rsid w:val="00925615"/>
    <w:rsid w:val="00926432"/>
    <w:rsid w:val="0093139D"/>
    <w:rsid w:val="00931C71"/>
    <w:rsid w:val="0093269C"/>
    <w:rsid w:val="00932D51"/>
    <w:rsid w:val="00936537"/>
    <w:rsid w:val="00937717"/>
    <w:rsid w:val="00937C1C"/>
    <w:rsid w:val="00941B54"/>
    <w:rsid w:val="00944CF8"/>
    <w:rsid w:val="00945A4D"/>
    <w:rsid w:val="00947296"/>
    <w:rsid w:val="00947DF6"/>
    <w:rsid w:val="00955D56"/>
    <w:rsid w:val="00956812"/>
    <w:rsid w:val="00973E3E"/>
    <w:rsid w:val="00975DB2"/>
    <w:rsid w:val="00976305"/>
    <w:rsid w:val="0097780F"/>
    <w:rsid w:val="00980048"/>
    <w:rsid w:val="00980881"/>
    <w:rsid w:val="0098397F"/>
    <w:rsid w:val="00986624"/>
    <w:rsid w:val="00990679"/>
    <w:rsid w:val="009912F7"/>
    <w:rsid w:val="00991522"/>
    <w:rsid w:val="00993466"/>
    <w:rsid w:val="00993983"/>
    <w:rsid w:val="00994502"/>
    <w:rsid w:val="00994AC1"/>
    <w:rsid w:val="00995FC8"/>
    <w:rsid w:val="0099793B"/>
    <w:rsid w:val="009A31A6"/>
    <w:rsid w:val="009A511F"/>
    <w:rsid w:val="009A726F"/>
    <w:rsid w:val="009A7B56"/>
    <w:rsid w:val="009B3902"/>
    <w:rsid w:val="009B4289"/>
    <w:rsid w:val="009B4CCA"/>
    <w:rsid w:val="009B5F59"/>
    <w:rsid w:val="009B661E"/>
    <w:rsid w:val="009D139C"/>
    <w:rsid w:val="009D3635"/>
    <w:rsid w:val="009D5E43"/>
    <w:rsid w:val="009D6AEC"/>
    <w:rsid w:val="009D796F"/>
    <w:rsid w:val="009E36A4"/>
    <w:rsid w:val="009E643F"/>
    <w:rsid w:val="009E7AB4"/>
    <w:rsid w:val="009F0057"/>
    <w:rsid w:val="009F217E"/>
    <w:rsid w:val="009F329B"/>
    <w:rsid w:val="009F51C6"/>
    <w:rsid w:val="009F6C7B"/>
    <w:rsid w:val="009F76F4"/>
    <w:rsid w:val="009F7EBF"/>
    <w:rsid w:val="00A00A21"/>
    <w:rsid w:val="00A049DA"/>
    <w:rsid w:val="00A04A7D"/>
    <w:rsid w:val="00A055C3"/>
    <w:rsid w:val="00A10651"/>
    <w:rsid w:val="00A1088B"/>
    <w:rsid w:val="00A11BD7"/>
    <w:rsid w:val="00A11FED"/>
    <w:rsid w:val="00A13508"/>
    <w:rsid w:val="00A13805"/>
    <w:rsid w:val="00A17404"/>
    <w:rsid w:val="00A2080B"/>
    <w:rsid w:val="00A2276C"/>
    <w:rsid w:val="00A227B2"/>
    <w:rsid w:val="00A3331B"/>
    <w:rsid w:val="00A34CEC"/>
    <w:rsid w:val="00A37E9C"/>
    <w:rsid w:val="00A42F42"/>
    <w:rsid w:val="00A4326B"/>
    <w:rsid w:val="00A5084D"/>
    <w:rsid w:val="00A51C55"/>
    <w:rsid w:val="00A527A3"/>
    <w:rsid w:val="00A55352"/>
    <w:rsid w:val="00A6048C"/>
    <w:rsid w:val="00A62376"/>
    <w:rsid w:val="00A63A0C"/>
    <w:rsid w:val="00A64A1A"/>
    <w:rsid w:val="00A65426"/>
    <w:rsid w:val="00A659BC"/>
    <w:rsid w:val="00A712F8"/>
    <w:rsid w:val="00A73D00"/>
    <w:rsid w:val="00A740FD"/>
    <w:rsid w:val="00A77B0C"/>
    <w:rsid w:val="00A8192D"/>
    <w:rsid w:val="00A84FC3"/>
    <w:rsid w:val="00A94EE0"/>
    <w:rsid w:val="00AA0BAC"/>
    <w:rsid w:val="00AA0E0B"/>
    <w:rsid w:val="00AA2C79"/>
    <w:rsid w:val="00AA3501"/>
    <w:rsid w:val="00AA3739"/>
    <w:rsid w:val="00AA4C00"/>
    <w:rsid w:val="00AA5EFA"/>
    <w:rsid w:val="00AA6DE6"/>
    <w:rsid w:val="00AB4E85"/>
    <w:rsid w:val="00AB734E"/>
    <w:rsid w:val="00AC28A1"/>
    <w:rsid w:val="00AC3A27"/>
    <w:rsid w:val="00AC4132"/>
    <w:rsid w:val="00AC45AB"/>
    <w:rsid w:val="00AD14DF"/>
    <w:rsid w:val="00AD5F0B"/>
    <w:rsid w:val="00AD6503"/>
    <w:rsid w:val="00AD674D"/>
    <w:rsid w:val="00AD73F8"/>
    <w:rsid w:val="00AD77C8"/>
    <w:rsid w:val="00AE0D1F"/>
    <w:rsid w:val="00AE0F07"/>
    <w:rsid w:val="00AE1029"/>
    <w:rsid w:val="00AE54FB"/>
    <w:rsid w:val="00AE68B7"/>
    <w:rsid w:val="00AF3CE5"/>
    <w:rsid w:val="00AF4498"/>
    <w:rsid w:val="00AF625B"/>
    <w:rsid w:val="00AF7394"/>
    <w:rsid w:val="00B01ADD"/>
    <w:rsid w:val="00B0579C"/>
    <w:rsid w:val="00B062F6"/>
    <w:rsid w:val="00B17993"/>
    <w:rsid w:val="00B17EFD"/>
    <w:rsid w:val="00B20071"/>
    <w:rsid w:val="00B21081"/>
    <w:rsid w:val="00B21D92"/>
    <w:rsid w:val="00B221A8"/>
    <w:rsid w:val="00B25C3B"/>
    <w:rsid w:val="00B25F9E"/>
    <w:rsid w:val="00B262E5"/>
    <w:rsid w:val="00B26775"/>
    <w:rsid w:val="00B31654"/>
    <w:rsid w:val="00B32061"/>
    <w:rsid w:val="00B32F53"/>
    <w:rsid w:val="00B331EE"/>
    <w:rsid w:val="00B346C5"/>
    <w:rsid w:val="00B376A2"/>
    <w:rsid w:val="00B402B8"/>
    <w:rsid w:val="00B5050C"/>
    <w:rsid w:val="00B506A7"/>
    <w:rsid w:val="00B51DE7"/>
    <w:rsid w:val="00B51EB9"/>
    <w:rsid w:val="00B52067"/>
    <w:rsid w:val="00B557AC"/>
    <w:rsid w:val="00B625B5"/>
    <w:rsid w:val="00B626DB"/>
    <w:rsid w:val="00B6704F"/>
    <w:rsid w:val="00B7165F"/>
    <w:rsid w:val="00B72BF7"/>
    <w:rsid w:val="00B802B1"/>
    <w:rsid w:val="00B83F1F"/>
    <w:rsid w:val="00B97D40"/>
    <w:rsid w:val="00BA4421"/>
    <w:rsid w:val="00BB08CC"/>
    <w:rsid w:val="00BB2262"/>
    <w:rsid w:val="00BB4BA2"/>
    <w:rsid w:val="00BB5E53"/>
    <w:rsid w:val="00BB671A"/>
    <w:rsid w:val="00BC113D"/>
    <w:rsid w:val="00BC19E5"/>
    <w:rsid w:val="00BC1B65"/>
    <w:rsid w:val="00BC1D06"/>
    <w:rsid w:val="00BC3EB6"/>
    <w:rsid w:val="00BC77EF"/>
    <w:rsid w:val="00BD7412"/>
    <w:rsid w:val="00BD7E74"/>
    <w:rsid w:val="00BE0351"/>
    <w:rsid w:val="00BE15DC"/>
    <w:rsid w:val="00BE3007"/>
    <w:rsid w:val="00BE4076"/>
    <w:rsid w:val="00BE70B0"/>
    <w:rsid w:val="00BF1B70"/>
    <w:rsid w:val="00BF2D17"/>
    <w:rsid w:val="00BF2F72"/>
    <w:rsid w:val="00BF337B"/>
    <w:rsid w:val="00BF4F57"/>
    <w:rsid w:val="00BF630A"/>
    <w:rsid w:val="00BF784D"/>
    <w:rsid w:val="00BF7BD4"/>
    <w:rsid w:val="00C00E0E"/>
    <w:rsid w:val="00C03A0E"/>
    <w:rsid w:val="00C04E7C"/>
    <w:rsid w:val="00C05742"/>
    <w:rsid w:val="00C07DBA"/>
    <w:rsid w:val="00C07FE6"/>
    <w:rsid w:val="00C10CBD"/>
    <w:rsid w:val="00C13AAC"/>
    <w:rsid w:val="00C146A0"/>
    <w:rsid w:val="00C14FB3"/>
    <w:rsid w:val="00C15839"/>
    <w:rsid w:val="00C176F1"/>
    <w:rsid w:val="00C22137"/>
    <w:rsid w:val="00C22712"/>
    <w:rsid w:val="00C2288D"/>
    <w:rsid w:val="00C22ECB"/>
    <w:rsid w:val="00C24189"/>
    <w:rsid w:val="00C244F6"/>
    <w:rsid w:val="00C2629F"/>
    <w:rsid w:val="00C27087"/>
    <w:rsid w:val="00C33EA7"/>
    <w:rsid w:val="00C36300"/>
    <w:rsid w:val="00C36D0B"/>
    <w:rsid w:val="00C37EC1"/>
    <w:rsid w:val="00C4118C"/>
    <w:rsid w:val="00C442D8"/>
    <w:rsid w:val="00C4526E"/>
    <w:rsid w:val="00C45E73"/>
    <w:rsid w:val="00C46643"/>
    <w:rsid w:val="00C513E1"/>
    <w:rsid w:val="00C56B6B"/>
    <w:rsid w:val="00C578F8"/>
    <w:rsid w:val="00C57F33"/>
    <w:rsid w:val="00C6347D"/>
    <w:rsid w:val="00C64044"/>
    <w:rsid w:val="00C64AB1"/>
    <w:rsid w:val="00C64B71"/>
    <w:rsid w:val="00C675B1"/>
    <w:rsid w:val="00C70A93"/>
    <w:rsid w:val="00C70D7E"/>
    <w:rsid w:val="00C71769"/>
    <w:rsid w:val="00C75E39"/>
    <w:rsid w:val="00C762B6"/>
    <w:rsid w:val="00C77497"/>
    <w:rsid w:val="00C7795E"/>
    <w:rsid w:val="00C82C72"/>
    <w:rsid w:val="00C8333D"/>
    <w:rsid w:val="00C85479"/>
    <w:rsid w:val="00C859FD"/>
    <w:rsid w:val="00C875B7"/>
    <w:rsid w:val="00C900AD"/>
    <w:rsid w:val="00C91492"/>
    <w:rsid w:val="00C9160B"/>
    <w:rsid w:val="00C92CAC"/>
    <w:rsid w:val="00CA1E88"/>
    <w:rsid w:val="00CA41B0"/>
    <w:rsid w:val="00CA55FA"/>
    <w:rsid w:val="00CA7D08"/>
    <w:rsid w:val="00CB12FD"/>
    <w:rsid w:val="00CB2893"/>
    <w:rsid w:val="00CB2F78"/>
    <w:rsid w:val="00CB7365"/>
    <w:rsid w:val="00CC2B75"/>
    <w:rsid w:val="00CC6EAB"/>
    <w:rsid w:val="00CC7DF0"/>
    <w:rsid w:val="00CC7F89"/>
    <w:rsid w:val="00CD1041"/>
    <w:rsid w:val="00CD1DB7"/>
    <w:rsid w:val="00CE1763"/>
    <w:rsid w:val="00CE2A66"/>
    <w:rsid w:val="00CE2AB3"/>
    <w:rsid w:val="00CE41A1"/>
    <w:rsid w:val="00CE6017"/>
    <w:rsid w:val="00CE664D"/>
    <w:rsid w:val="00CE7C8D"/>
    <w:rsid w:val="00CF7613"/>
    <w:rsid w:val="00D05BA0"/>
    <w:rsid w:val="00D06E2C"/>
    <w:rsid w:val="00D12281"/>
    <w:rsid w:val="00D13609"/>
    <w:rsid w:val="00D14164"/>
    <w:rsid w:val="00D1760C"/>
    <w:rsid w:val="00D228E5"/>
    <w:rsid w:val="00D24474"/>
    <w:rsid w:val="00D252BE"/>
    <w:rsid w:val="00D25557"/>
    <w:rsid w:val="00D305F3"/>
    <w:rsid w:val="00D315BD"/>
    <w:rsid w:val="00D348DB"/>
    <w:rsid w:val="00D372E5"/>
    <w:rsid w:val="00D4773E"/>
    <w:rsid w:val="00D542A0"/>
    <w:rsid w:val="00D60AD2"/>
    <w:rsid w:val="00D61F56"/>
    <w:rsid w:val="00D62739"/>
    <w:rsid w:val="00D65627"/>
    <w:rsid w:val="00D6651D"/>
    <w:rsid w:val="00D66919"/>
    <w:rsid w:val="00D672CB"/>
    <w:rsid w:val="00D67A65"/>
    <w:rsid w:val="00D67F4B"/>
    <w:rsid w:val="00D725AC"/>
    <w:rsid w:val="00D744B1"/>
    <w:rsid w:val="00D80D46"/>
    <w:rsid w:val="00D822F9"/>
    <w:rsid w:val="00D8742A"/>
    <w:rsid w:val="00D91DD7"/>
    <w:rsid w:val="00D97523"/>
    <w:rsid w:val="00DA021E"/>
    <w:rsid w:val="00DA054A"/>
    <w:rsid w:val="00DA19E9"/>
    <w:rsid w:val="00DA1D53"/>
    <w:rsid w:val="00DA3B6F"/>
    <w:rsid w:val="00DA6112"/>
    <w:rsid w:val="00DA6EBD"/>
    <w:rsid w:val="00DA78D0"/>
    <w:rsid w:val="00DB0652"/>
    <w:rsid w:val="00DB0C9D"/>
    <w:rsid w:val="00DB1636"/>
    <w:rsid w:val="00DB3894"/>
    <w:rsid w:val="00DB3CE4"/>
    <w:rsid w:val="00DB5C4B"/>
    <w:rsid w:val="00DC0704"/>
    <w:rsid w:val="00DC4121"/>
    <w:rsid w:val="00DD0209"/>
    <w:rsid w:val="00DD2453"/>
    <w:rsid w:val="00DD381F"/>
    <w:rsid w:val="00DD6EDE"/>
    <w:rsid w:val="00DE12E6"/>
    <w:rsid w:val="00DE31B6"/>
    <w:rsid w:val="00DE55F6"/>
    <w:rsid w:val="00DE5AEC"/>
    <w:rsid w:val="00DF0E20"/>
    <w:rsid w:val="00DF5626"/>
    <w:rsid w:val="00E0017C"/>
    <w:rsid w:val="00E0464B"/>
    <w:rsid w:val="00E04A3E"/>
    <w:rsid w:val="00E05FC0"/>
    <w:rsid w:val="00E07DD9"/>
    <w:rsid w:val="00E10010"/>
    <w:rsid w:val="00E12485"/>
    <w:rsid w:val="00E12B47"/>
    <w:rsid w:val="00E1387C"/>
    <w:rsid w:val="00E222BD"/>
    <w:rsid w:val="00E261E7"/>
    <w:rsid w:val="00E31EBE"/>
    <w:rsid w:val="00E330A5"/>
    <w:rsid w:val="00E331F3"/>
    <w:rsid w:val="00E33A46"/>
    <w:rsid w:val="00E3443F"/>
    <w:rsid w:val="00E34990"/>
    <w:rsid w:val="00E34F6B"/>
    <w:rsid w:val="00E35D8C"/>
    <w:rsid w:val="00E40BD7"/>
    <w:rsid w:val="00E41667"/>
    <w:rsid w:val="00E42AB7"/>
    <w:rsid w:val="00E42BE9"/>
    <w:rsid w:val="00E42DD4"/>
    <w:rsid w:val="00E4396A"/>
    <w:rsid w:val="00E444F6"/>
    <w:rsid w:val="00E4498B"/>
    <w:rsid w:val="00E47397"/>
    <w:rsid w:val="00E53A93"/>
    <w:rsid w:val="00E63517"/>
    <w:rsid w:val="00E64994"/>
    <w:rsid w:val="00E672D4"/>
    <w:rsid w:val="00E756EA"/>
    <w:rsid w:val="00E8669A"/>
    <w:rsid w:val="00E8766D"/>
    <w:rsid w:val="00E87A5D"/>
    <w:rsid w:val="00E90B62"/>
    <w:rsid w:val="00E91C86"/>
    <w:rsid w:val="00E91D34"/>
    <w:rsid w:val="00E93D00"/>
    <w:rsid w:val="00EA054C"/>
    <w:rsid w:val="00EA125F"/>
    <w:rsid w:val="00EA4C3A"/>
    <w:rsid w:val="00EA52DD"/>
    <w:rsid w:val="00EB2B78"/>
    <w:rsid w:val="00EB3DB2"/>
    <w:rsid w:val="00EB49BE"/>
    <w:rsid w:val="00EB64E6"/>
    <w:rsid w:val="00EB7148"/>
    <w:rsid w:val="00EB7923"/>
    <w:rsid w:val="00EC001B"/>
    <w:rsid w:val="00EC0750"/>
    <w:rsid w:val="00EC47A5"/>
    <w:rsid w:val="00ED09A9"/>
    <w:rsid w:val="00ED0F73"/>
    <w:rsid w:val="00ED1395"/>
    <w:rsid w:val="00ED2AD4"/>
    <w:rsid w:val="00ED5D9A"/>
    <w:rsid w:val="00EE0F3D"/>
    <w:rsid w:val="00EE2EC1"/>
    <w:rsid w:val="00EE4E04"/>
    <w:rsid w:val="00EE5C14"/>
    <w:rsid w:val="00EE7272"/>
    <w:rsid w:val="00EF0C71"/>
    <w:rsid w:val="00EF5D8E"/>
    <w:rsid w:val="00EF6B12"/>
    <w:rsid w:val="00F01D79"/>
    <w:rsid w:val="00F02E88"/>
    <w:rsid w:val="00F03172"/>
    <w:rsid w:val="00F03FB1"/>
    <w:rsid w:val="00F05883"/>
    <w:rsid w:val="00F0619E"/>
    <w:rsid w:val="00F12751"/>
    <w:rsid w:val="00F128DB"/>
    <w:rsid w:val="00F230B8"/>
    <w:rsid w:val="00F2610B"/>
    <w:rsid w:val="00F2781E"/>
    <w:rsid w:val="00F27933"/>
    <w:rsid w:val="00F304F0"/>
    <w:rsid w:val="00F31BE5"/>
    <w:rsid w:val="00F36AA2"/>
    <w:rsid w:val="00F4430B"/>
    <w:rsid w:val="00F47DEE"/>
    <w:rsid w:val="00F51DEE"/>
    <w:rsid w:val="00F5673F"/>
    <w:rsid w:val="00F62F14"/>
    <w:rsid w:val="00F63490"/>
    <w:rsid w:val="00F6569D"/>
    <w:rsid w:val="00F701C7"/>
    <w:rsid w:val="00F761FF"/>
    <w:rsid w:val="00F835C0"/>
    <w:rsid w:val="00F91AE8"/>
    <w:rsid w:val="00F92456"/>
    <w:rsid w:val="00F9467E"/>
    <w:rsid w:val="00F94C75"/>
    <w:rsid w:val="00FA0EBA"/>
    <w:rsid w:val="00FA13CB"/>
    <w:rsid w:val="00FA47FC"/>
    <w:rsid w:val="00FA4D26"/>
    <w:rsid w:val="00FA670E"/>
    <w:rsid w:val="00FA68DB"/>
    <w:rsid w:val="00FB00F2"/>
    <w:rsid w:val="00FB198B"/>
    <w:rsid w:val="00FB1B3A"/>
    <w:rsid w:val="00FB2CDB"/>
    <w:rsid w:val="00FB64B0"/>
    <w:rsid w:val="00FB787D"/>
    <w:rsid w:val="00FD2009"/>
    <w:rsid w:val="00FD4996"/>
    <w:rsid w:val="00FD549E"/>
    <w:rsid w:val="00FE0B08"/>
    <w:rsid w:val="00FF06CF"/>
    <w:rsid w:val="00FF4285"/>
    <w:rsid w:val="00FF46AE"/>
    <w:rsid w:val="00FF5299"/>
    <w:rsid w:val="00FF55B4"/>
    <w:rsid w:val="00FF66D3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  <w14:docId w14:val="1B50588C"/>
  <w15:docId w15:val="{C633158C-9EB3-421D-9746-51D19FF2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760C"/>
    <w:rPr>
      <w:sz w:val="24"/>
      <w:szCs w:val="24"/>
      <w:lang w:eastAsia="cs-CZ"/>
    </w:rPr>
  </w:style>
  <w:style w:type="paragraph" w:styleId="Nadpis1">
    <w:name w:val="heading 1"/>
    <w:aliases w:val="Nadpis 2 usmernenia"/>
    <w:basedOn w:val="Nadpis2"/>
    <w:next w:val="Normlny"/>
    <w:qFormat/>
    <w:rsid w:val="001601BC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00"/>
      <w:ind w:left="357" w:hanging="357"/>
      <w:outlineLvl w:val="0"/>
    </w:pPr>
    <w:rPr>
      <w:bCs w:val="0"/>
      <w:kern w:val="32"/>
      <w:szCs w:val="32"/>
      <w:lang w:val="cs-CZ"/>
    </w:rPr>
  </w:style>
  <w:style w:type="paragraph" w:styleId="Nadpis2">
    <w:name w:val="heading 2"/>
    <w:aliases w:val="Nadpis 2 usmernenie"/>
    <w:basedOn w:val="Normlny"/>
    <w:next w:val="Normlny"/>
    <w:autoRedefine/>
    <w:qFormat/>
    <w:rsid w:val="001601BC"/>
    <w:pPr>
      <w:keepNext/>
      <w:widowControl w:val="0"/>
      <w:spacing w:before="240" w:after="240"/>
      <w:outlineLvl w:val="1"/>
    </w:pPr>
    <w:rPr>
      <w:rFonts w:ascii="Arial Narrow" w:hAnsi="Arial Narrow" w:cs="Arial"/>
      <w:b/>
      <w:bCs/>
      <w:iCs/>
      <w:caps/>
      <w:szCs w:val="20"/>
      <w:lang w:val="pl-PL"/>
    </w:rPr>
  </w:style>
  <w:style w:type="paragraph" w:styleId="Nadpis3">
    <w:name w:val="heading 3"/>
    <w:basedOn w:val="Normlny"/>
    <w:next w:val="Normlny"/>
    <w:qFormat/>
    <w:rsid w:val="00C91492"/>
    <w:pPr>
      <w:keepNext/>
      <w:spacing w:before="240" w:after="240"/>
      <w:outlineLvl w:val="2"/>
    </w:pPr>
    <w:rPr>
      <w:rFonts w:ascii="Verdana" w:hAnsi="Verdana"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0C4C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E6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E63517"/>
    <w:pPr>
      <w:spacing w:before="240" w:after="60"/>
      <w:outlineLvl w:val="5"/>
    </w:pPr>
    <w:rPr>
      <w:b/>
      <w:bCs/>
      <w:sz w:val="22"/>
      <w:szCs w:val="22"/>
      <w:lang w:val="cs-CZ"/>
    </w:rPr>
  </w:style>
  <w:style w:type="paragraph" w:styleId="Nadpis8">
    <w:name w:val="heading 8"/>
    <w:basedOn w:val="Normlny"/>
    <w:next w:val="Normlny"/>
    <w:qFormat/>
    <w:rsid w:val="00E6351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E635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Char">
    <w:name w:val="Char Char Char Char Char"/>
    <w:basedOn w:val="Normlny"/>
    <w:rsid w:val="007B1F1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b">
    <w:name w:val="Základný text.b"/>
    <w:basedOn w:val="Normlny"/>
    <w:rsid w:val="007B1F14"/>
    <w:pPr>
      <w:jc w:val="center"/>
    </w:pPr>
    <w:rPr>
      <w:sz w:val="28"/>
      <w:szCs w:val="20"/>
      <w:lang w:eastAsia="sk-SK"/>
    </w:rPr>
  </w:style>
  <w:style w:type="paragraph" w:styleId="Nzov">
    <w:name w:val="Title"/>
    <w:basedOn w:val="Normlny"/>
    <w:qFormat/>
    <w:rsid w:val="007B1F14"/>
    <w:pPr>
      <w:spacing w:before="60" w:after="60"/>
      <w:jc w:val="center"/>
    </w:pPr>
    <w:rPr>
      <w:b/>
      <w:sz w:val="32"/>
      <w:lang w:val="fr-FR" w:eastAsia="sk-SK"/>
    </w:rPr>
  </w:style>
  <w:style w:type="character" w:styleId="Hypertextovprepojenie">
    <w:name w:val="Hyperlink"/>
    <w:rsid w:val="007B1F14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C37EC1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37EC1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B3B71"/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y"/>
    <w:rsid w:val="005B3B71"/>
    <w:pPr>
      <w:spacing w:after="160" w:line="240" w:lineRule="exact"/>
      <w:ind w:firstLine="720"/>
    </w:pPr>
    <w:rPr>
      <w:rFonts w:ascii="Tahoma" w:hAnsi="Tahoma"/>
      <w:sz w:val="20"/>
      <w:szCs w:val="20"/>
      <w:lang w:val="en-US"/>
    </w:rPr>
  </w:style>
  <w:style w:type="character" w:customStyle="1" w:styleId="a">
    <w:name w:val="a"/>
    <w:basedOn w:val="Predvolenpsmoodseku"/>
    <w:rsid w:val="005B3B71"/>
  </w:style>
  <w:style w:type="paragraph" w:styleId="Textpoznmkypodiarou">
    <w:name w:val="footnote text"/>
    <w:aliases w:val="Text poznámky pod čiarou 007,_Poznámka pod čiarou"/>
    <w:basedOn w:val="Normlny"/>
    <w:semiHidden/>
    <w:rsid w:val="005B3B71"/>
    <w:rPr>
      <w:sz w:val="20"/>
      <w:szCs w:val="20"/>
    </w:rPr>
  </w:style>
  <w:style w:type="character" w:styleId="Odkaznapoznmkupodiarou">
    <w:name w:val="footnote reference"/>
    <w:uiPriority w:val="99"/>
    <w:semiHidden/>
    <w:rsid w:val="005B3B71"/>
    <w:rPr>
      <w:vertAlign w:val="superscript"/>
    </w:rPr>
  </w:style>
  <w:style w:type="paragraph" w:customStyle="1" w:styleId="CarCharCharCharCharCharCharCharCharChar2CharCharCharCharCharCharCharCharCharChar">
    <w:name w:val="Car Char Char Char Char Char Char Char Char Char2 Char Char Char Char Char Char Char Char Char Char"/>
    <w:basedOn w:val="Normlny"/>
    <w:rsid w:val="00973E3E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paragraph" w:customStyle="1" w:styleId="CharCharCharCharCharChar1CharChar">
    <w:name w:val="Char Char Char Char Char Char1 Char Char"/>
    <w:basedOn w:val="Normlny"/>
    <w:rsid w:val="005F276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Mriekatabuky">
    <w:name w:val="Table Grid"/>
    <w:basedOn w:val="Normlnatabuka"/>
    <w:uiPriority w:val="59"/>
    <w:rsid w:val="005A0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,Základný text1"/>
    <w:basedOn w:val="Normlny"/>
    <w:rsid w:val="00E63517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customStyle="1" w:styleId="Normlny2">
    <w:name w:val="Normálny2"/>
    <w:rsid w:val="00E63517"/>
    <w:pPr>
      <w:widowControl w:val="0"/>
      <w:autoSpaceDE w:val="0"/>
      <w:autoSpaceDN w:val="0"/>
      <w:jc w:val="both"/>
    </w:pPr>
    <w:rPr>
      <w:sz w:val="24"/>
      <w:szCs w:val="24"/>
      <w:lang w:val="en-US"/>
    </w:rPr>
  </w:style>
  <w:style w:type="paragraph" w:styleId="Textbubliny">
    <w:name w:val="Balloon Text"/>
    <w:basedOn w:val="Normlny"/>
    <w:semiHidden/>
    <w:rsid w:val="00501BDA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143509"/>
    <w:pPr>
      <w:spacing w:after="120"/>
      <w:ind w:left="283"/>
    </w:pPr>
  </w:style>
  <w:style w:type="character" w:styleId="Odkaznakomentr">
    <w:name w:val="annotation reference"/>
    <w:semiHidden/>
    <w:rsid w:val="00E12B47"/>
    <w:rPr>
      <w:sz w:val="16"/>
      <w:szCs w:val="16"/>
    </w:rPr>
  </w:style>
  <w:style w:type="paragraph" w:styleId="Textkomentra">
    <w:name w:val="annotation text"/>
    <w:basedOn w:val="Normlny"/>
    <w:semiHidden/>
    <w:rsid w:val="00E12B47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E12B47"/>
    <w:rPr>
      <w:b/>
      <w:bCs/>
    </w:rPr>
  </w:style>
  <w:style w:type="paragraph" w:customStyle="1" w:styleId="Char">
    <w:name w:val="Char"/>
    <w:basedOn w:val="Normlny"/>
    <w:rsid w:val="00334DB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Zkladntext2">
    <w:name w:val="Body Text 2"/>
    <w:basedOn w:val="Normlny"/>
    <w:rsid w:val="00334DBF"/>
    <w:pPr>
      <w:spacing w:after="120" w:line="480" w:lineRule="auto"/>
    </w:pPr>
  </w:style>
  <w:style w:type="paragraph" w:styleId="Zarkazkladnhotextu2">
    <w:name w:val="Body Text Indent 2"/>
    <w:basedOn w:val="Normlny"/>
    <w:rsid w:val="00334DBF"/>
    <w:pPr>
      <w:spacing w:after="120" w:line="480" w:lineRule="auto"/>
      <w:ind w:left="283"/>
    </w:pPr>
  </w:style>
  <w:style w:type="paragraph" w:styleId="Zkladntext3">
    <w:name w:val="Body Text 3"/>
    <w:basedOn w:val="Normlny"/>
    <w:rsid w:val="00334DBF"/>
    <w:pPr>
      <w:spacing w:after="120"/>
    </w:pPr>
    <w:rPr>
      <w:sz w:val="16"/>
      <w:szCs w:val="16"/>
      <w:lang w:eastAsia="sk-SK"/>
    </w:rPr>
  </w:style>
  <w:style w:type="character" w:styleId="Siln">
    <w:name w:val="Strong"/>
    <w:qFormat/>
    <w:rsid w:val="00334DBF"/>
    <w:rPr>
      <w:b/>
      <w:bCs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rsid w:val="00334DB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cs-CZ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rsid w:val="00334DBF"/>
    <w:rPr>
      <w:rFonts w:ascii="Arial Unicode MS" w:eastAsia="Arial Unicode MS" w:hAnsi="Arial Unicode MS" w:cs="Arial Unicode MS"/>
      <w:sz w:val="24"/>
      <w:szCs w:val="24"/>
      <w:lang w:val="cs-CZ" w:eastAsia="cs-CZ" w:bidi="ar-SA"/>
    </w:rPr>
  </w:style>
  <w:style w:type="character" w:styleId="Zvraznenie">
    <w:name w:val="Emphasis"/>
    <w:qFormat/>
    <w:rsid w:val="00602F59"/>
    <w:rPr>
      <w:i/>
      <w:iCs/>
    </w:rPr>
  </w:style>
  <w:style w:type="character" w:customStyle="1" w:styleId="FootnoteCharacters">
    <w:name w:val="Footnote Characters"/>
    <w:rsid w:val="00A84FC3"/>
    <w:rPr>
      <w:vertAlign w:val="superscript"/>
    </w:rPr>
  </w:style>
  <w:style w:type="paragraph" w:customStyle="1" w:styleId="Address">
    <w:name w:val="Address"/>
    <w:basedOn w:val="Normlny"/>
    <w:next w:val="Normlny"/>
    <w:rsid w:val="00B32F53"/>
    <w:rPr>
      <w:i/>
      <w:snapToGrid w:val="0"/>
      <w:lang w:eastAsia="sk-SK"/>
    </w:rPr>
  </w:style>
  <w:style w:type="paragraph" w:customStyle="1" w:styleId="tlZkladntext3TimesNewRomanRiadkovanieNsobky11">
    <w:name w:val="Štýl Základný text 3 + Times New Roman Riadkovanie:  Násobky 11 ..."/>
    <w:basedOn w:val="Zkladntext3"/>
    <w:autoRedefine/>
    <w:rsid w:val="00B32F53"/>
    <w:pPr>
      <w:tabs>
        <w:tab w:val="left" w:pos="-2127"/>
      </w:tabs>
      <w:spacing w:after="0" w:line="264" w:lineRule="auto"/>
      <w:jc w:val="both"/>
    </w:pPr>
    <w:rPr>
      <w:color w:val="000000"/>
      <w:sz w:val="24"/>
      <w:szCs w:val="24"/>
    </w:rPr>
  </w:style>
  <w:style w:type="paragraph" w:styleId="Zoznamcitci">
    <w:name w:val="table of authorities"/>
    <w:basedOn w:val="Normlny"/>
    <w:semiHidden/>
    <w:rsid w:val="00B32F53"/>
    <w:pPr>
      <w:widowControl w:val="0"/>
      <w:tabs>
        <w:tab w:val="right" w:leader="dot" w:pos="8640"/>
      </w:tabs>
      <w:spacing w:before="120" w:line="360" w:lineRule="auto"/>
      <w:ind w:left="360" w:hanging="360"/>
      <w:jc w:val="both"/>
    </w:pPr>
    <w:rPr>
      <w:szCs w:val="20"/>
      <w:lang w:eastAsia="en-US"/>
    </w:rPr>
  </w:style>
  <w:style w:type="paragraph" w:customStyle="1" w:styleId="CharCharCharChar">
    <w:name w:val="Char Char Char Char"/>
    <w:basedOn w:val="Normlny"/>
    <w:rsid w:val="00B32F53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E697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customStyle="1" w:styleId="Nadpis4Char">
    <w:name w:val="Nadpis 4 Char"/>
    <w:link w:val="Nadpis4"/>
    <w:rsid w:val="000C4C10"/>
    <w:rPr>
      <w:b/>
      <w:bCs/>
      <w:sz w:val="28"/>
      <w:szCs w:val="28"/>
      <w:lang w:val="sk-SK" w:eastAsia="cs-CZ" w:bidi="ar-SA"/>
    </w:rPr>
  </w:style>
  <w:style w:type="paragraph" w:customStyle="1" w:styleId="CharCharCharCharCharChar">
    <w:name w:val="Char Char Char Char Char Char"/>
    <w:basedOn w:val="Normlny"/>
    <w:rsid w:val="009F76F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Style1">
    <w:name w:val="Style1"/>
    <w:basedOn w:val="Normlny"/>
    <w:rsid w:val="00860D6F"/>
    <w:pPr>
      <w:spacing w:before="40" w:after="40"/>
      <w:jc w:val="both"/>
    </w:pPr>
    <w:rPr>
      <w:rFonts w:ascii="Arial Narrow" w:hAnsi="Arial Narrow"/>
      <w:bCs/>
      <w:sz w:val="22"/>
      <w:szCs w:val="22"/>
    </w:rPr>
  </w:style>
  <w:style w:type="paragraph" w:customStyle="1" w:styleId="Styl1">
    <w:name w:val="Styl1"/>
    <w:basedOn w:val="Nadpis2"/>
    <w:rsid w:val="00AA0E0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00"/>
      <w:ind w:left="1134"/>
    </w:pPr>
    <w:rPr>
      <w:rFonts w:ascii="Verdana" w:hAnsi="Verdana"/>
      <w:b w:val="0"/>
      <w:caps w:val="0"/>
      <w:szCs w:val="22"/>
    </w:rPr>
  </w:style>
  <w:style w:type="paragraph" w:styleId="Obsah1">
    <w:name w:val="toc 1"/>
    <w:basedOn w:val="Normlny"/>
    <w:next w:val="Normlny"/>
    <w:autoRedefine/>
    <w:semiHidden/>
    <w:rsid w:val="00C2288D"/>
    <w:pPr>
      <w:tabs>
        <w:tab w:val="left" w:pos="480"/>
        <w:tab w:val="right" w:leader="dot" w:pos="9062"/>
      </w:tabs>
    </w:pPr>
  </w:style>
  <w:style w:type="paragraph" w:styleId="Obsah2">
    <w:name w:val="toc 2"/>
    <w:basedOn w:val="Normlny"/>
    <w:next w:val="Normlny"/>
    <w:autoRedefine/>
    <w:semiHidden/>
    <w:rsid w:val="00316BC1"/>
    <w:pPr>
      <w:ind w:left="240"/>
    </w:pPr>
  </w:style>
  <w:style w:type="paragraph" w:styleId="Obsah3">
    <w:name w:val="toc 3"/>
    <w:basedOn w:val="Normlny"/>
    <w:next w:val="Normlny"/>
    <w:autoRedefine/>
    <w:semiHidden/>
    <w:rsid w:val="008B4A9A"/>
    <w:pPr>
      <w:ind w:left="480"/>
    </w:pPr>
  </w:style>
  <w:style w:type="paragraph" w:customStyle="1" w:styleId="Default">
    <w:name w:val="Default"/>
    <w:rsid w:val="002B38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N3">
    <w:name w:val="IM N3"/>
    <w:basedOn w:val="Nadpis3"/>
    <w:rsid w:val="006467F8"/>
    <w:pPr>
      <w:spacing w:before="360"/>
    </w:pPr>
    <w:rPr>
      <w:rFonts w:ascii="Garamond" w:hAnsi="Garamond" w:cs="Times New Roman"/>
      <w:sz w:val="24"/>
      <w:szCs w:val="24"/>
      <w:lang w:eastAsia="en-US"/>
    </w:rPr>
  </w:style>
  <w:style w:type="character" w:customStyle="1" w:styleId="HlavikaChar">
    <w:name w:val="Hlavička Char"/>
    <w:link w:val="Hlavika"/>
    <w:uiPriority w:val="99"/>
    <w:rsid w:val="007C39CA"/>
    <w:rPr>
      <w:sz w:val="24"/>
      <w:szCs w:val="24"/>
      <w:lang w:eastAsia="cs-CZ"/>
    </w:rPr>
  </w:style>
  <w:style w:type="paragraph" w:styleId="Revzia">
    <w:name w:val="Revision"/>
    <w:hidden/>
    <w:uiPriority w:val="99"/>
    <w:semiHidden/>
    <w:rsid w:val="005B3EFF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9E36A4"/>
    <w:rPr>
      <w:sz w:val="24"/>
      <w:szCs w:val="24"/>
      <w:lang w:eastAsia="cs-CZ"/>
    </w:rPr>
  </w:style>
  <w:style w:type="character" w:styleId="Zstupntext">
    <w:name w:val="Placeholder Text"/>
    <w:uiPriority w:val="99"/>
    <w:semiHidden/>
    <w:rsid w:val="00211368"/>
    <w:rPr>
      <w:color w:val="808080"/>
    </w:rPr>
  </w:style>
  <w:style w:type="paragraph" w:customStyle="1" w:styleId="Bulletslevel2">
    <w:name w:val="Bullets level 2"/>
    <w:basedOn w:val="Normlny"/>
    <w:link w:val="Bulletslevel2Char"/>
    <w:qFormat/>
    <w:rsid w:val="00E672D4"/>
    <w:pPr>
      <w:numPr>
        <w:numId w:val="70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Predvolenpsmoodseku"/>
    <w:link w:val="Bulletslevel2"/>
    <w:rsid w:val="00E672D4"/>
    <w:rPr>
      <w:rFonts w:ascii="Arial" w:eastAsia="Times" w:hAnsi="Arial"/>
      <w:color w:val="000000"/>
      <w:sz w:val="19"/>
      <w:lang w:val="en-GB" w:eastAsia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672D4"/>
    <w:pPr>
      <w:ind w:left="720"/>
      <w:contextualSpacing/>
    </w:pPr>
    <w:rPr>
      <w:rFonts w:ascii="Arial" w:hAnsi="Arial"/>
      <w:sz w:val="19"/>
      <w:lang w:val="en-US" w:eastAsia="en-US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E672D4"/>
    <w:rPr>
      <w:rFonts w:ascii="Arial" w:hAnsi="Arial"/>
      <w:sz w:val="19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32F0A41E2A437B89D3E9B60B5C13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DC2932-23C9-4049-8CA3-1A7756EB4CC5}"/>
      </w:docPartPr>
      <w:docPartBody>
        <w:p w:rsidR="006B576A" w:rsidRDefault="00CE06CA" w:rsidP="00CE06CA">
          <w:pPr>
            <w:pStyle w:val="0D32F0A41E2A437B89D3E9B60B5C13A7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2FD52C6DAA584CB781DE05E0785EF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EF390C-FB66-48D1-B811-2D7341F66415}"/>
      </w:docPartPr>
      <w:docPartBody>
        <w:p w:rsidR="006B576A" w:rsidRDefault="00CE06CA" w:rsidP="00CE06CA">
          <w:pPr>
            <w:pStyle w:val="2FD52C6DAA584CB781DE05E0785EF311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BCA10CA22C07423F8C3ADC6E1C179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4CC699-601E-49D2-AE2F-10643F3B2DE6}"/>
      </w:docPartPr>
      <w:docPartBody>
        <w:p w:rsidR="006B576A" w:rsidRDefault="00CE06CA" w:rsidP="00CE06CA">
          <w:pPr>
            <w:pStyle w:val="BCA10CA22C07423F8C3ADC6E1C17982E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380B43EF174E46FCB0182F9CDC1861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74F07-4698-446E-815E-8D76BE956199}"/>
      </w:docPartPr>
      <w:docPartBody>
        <w:p w:rsidR="006B576A" w:rsidRDefault="00CE06CA" w:rsidP="00CE06CA">
          <w:pPr>
            <w:pStyle w:val="380B43EF174E46FCB0182F9CDC186116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267A34CBC02A403BB1B35818C3E922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DD91D3-BC8F-4259-8666-97419A6F7C19}"/>
      </w:docPartPr>
      <w:docPartBody>
        <w:p w:rsidR="006B576A" w:rsidRDefault="00CE06CA" w:rsidP="00CE06CA">
          <w:pPr>
            <w:pStyle w:val="267A34CBC02A403BB1B35818C3E9223F"/>
          </w:pPr>
          <w:r w:rsidRPr="004C783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DA"/>
    <w:rsid w:val="0004310C"/>
    <w:rsid w:val="001137DA"/>
    <w:rsid w:val="00167A2E"/>
    <w:rsid w:val="002D7C20"/>
    <w:rsid w:val="003C64BF"/>
    <w:rsid w:val="00413526"/>
    <w:rsid w:val="005562B6"/>
    <w:rsid w:val="00572F1B"/>
    <w:rsid w:val="00576F3F"/>
    <w:rsid w:val="006B576A"/>
    <w:rsid w:val="006D0045"/>
    <w:rsid w:val="0072455B"/>
    <w:rsid w:val="00916FD1"/>
    <w:rsid w:val="00BB62E3"/>
    <w:rsid w:val="00C64598"/>
    <w:rsid w:val="00C82EF9"/>
    <w:rsid w:val="00CE06CA"/>
    <w:rsid w:val="00E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E06CA"/>
    <w:rPr>
      <w:color w:val="808080"/>
    </w:rPr>
  </w:style>
  <w:style w:type="paragraph" w:customStyle="1" w:styleId="BC561A0D508A41099A7CFAE4D42BEA24">
    <w:name w:val="BC561A0D508A41099A7CFAE4D42BEA24"/>
    <w:rsid w:val="001137DA"/>
  </w:style>
  <w:style w:type="paragraph" w:customStyle="1" w:styleId="8FDA86B793E0469490A48072AE825061">
    <w:name w:val="8FDA86B793E0469490A48072AE825061"/>
    <w:rsid w:val="001137DA"/>
  </w:style>
  <w:style w:type="paragraph" w:customStyle="1" w:styleId="929E19D130354706821832F77682F2DE">
    <w:name w:val="929E19D130354706821832F77682F2DE"/>
    <w:rsid w:val="001137DA"/>
  </w:style>
  <w:style w:type="paragraph" w:customStyle="1" w:styleId="2B7D507B3CAB4EE29E2E41B97D642B90">
    <w:name w:val="2B7D507B3CAB4EE29E2E41B97D642B90"/>
    <w:rsid w:val="001137DA"/>
  </w:style>
  <w:style w:type="paragraph" w:customStyle="1" w:styleId="3570A840DBF348C1BC7AEB646B2CFDB5">
    <w:name w:val="3570A840DBF348C1BC7AEB646B2CFDB5"/>
    <w:rsid w:val="001137DA"/>
  </w:style>
  <w:style w:type="paragraph" w:customStyle="1" w:styleId="A29D314BB7B648B6B7EA62135A0E212C">
    <w:name w:val="A29D314BB7B648B6B7EA62135A0E212C"/>
    <w:rsid w:val="001137DA"/>
  </w:style>
  <w:style w:type="paragraph" w:customStyle="1" w:styleId="870B5887E2E94E7B8FA7EF30B2119F5A">
    <w:name w:val="870B5887E2E94E7B8FA7EF30B2119F5A"/>
    <w:rsid w:val="001137DA"/>
  </w:style>
  <w:style w:type="paragraph" w:customStyle="1" w:styleId="11705FE11725483080A8C0EF4A21E66C">
    <w:name w:val="11705FE11725483080A8C0EF4A21E66C"/>
    <w:rsid w:val="001137DA"/>
  </w:style>
  <w:style w:type="paragraph" w:customStyle="1" w:styleId="851E13178A0A4978B7E556B4DF76FA30">
    <w:name w:val="851E13178A0A4978B7E556B4DF76FA30"/>
    <w:rsid w:val="001137DA"/>
  </w:style>
  <w:style w:type="paragraph" w:customStyle="1" w:styleId="3FB32093AEDD4ADF88DDDBC3001C4CF6">
    <w:name w:val="3FB32093AEDD4ADF88DDDBC3001C4CF6"/>
    <w:rsid w:val="001137DA"/>
  </w:style>
  <w:style w:type="paragraph" w:customStyle="1" w:styleId="AA50299C619841A0B8A50FB5F3E056C6">
    <w:name w:val="AA50299C619841A0B8A50FB5F3E056C6"/>
    <w:rsid w:val="001137DA"/>
  </w:style>
  <w:style w:type="paragraph" w:customStyle="1" w:styleId="DE0D9AFEE36C4D8BAB85BFD1C2612B4C">
    <w:name w:val="DE0D9AFEE36C4D8BAB85BFD1C2612B4C"/>
    <w:rsid w:val="001137DA"/>
  </w:style>
  <w:style w:type="paragraph" w:customStyle="1" w:styleId="2B60F93BD0314B55A51D842F772D0846">
    <w:name w:val="2B60F93BD0314B55A51D842F772D0846"/>
    <w:rsid w:val="001137DA"/>
  </w:style>
  <w:style w:type="paragraph" w:customStyle="1" w:styleId="9EEC638887EF4BAE838CFB9D3DF96F24">
    <w:name w:val="9EEC638887EF4BAE838CFB9D3DF96F24"/>
    <w:rsid w:val="001137DA"/>
  </w:style>
  <w:style w:type="paragraph" w:customStyle="1" w:styleId="82C777DC198343228367E02FB2772069">
    <w:name w:val="82C777DC198343228367E02FB2772069"/>
    <w:rsid w:val="001137DA"/>
  </w:style>
  <w:style w:type="paragraph" w:customStyle="1" w:styleId="CDBA7AA0DFA847AB9883FA8DD264CEF6">
    <w:name w:val="CDBA7AA0DFA847AB9883FA8DD264CEF6"/>
    <w:rsid w:val="001137DA"/>
  </w:style>
  <w:style w:type="paragraph" w:customStyle="1" w:styleId="B503C8ACF8D74E6CBEEBEEAD010708B5">
    <w:name w:val="B503C8ACF8D74E6CBEEBEEAD010708B5"/>
    <w:rsid w:val="001137DA"/>
  </w:style>
  <w:style w:type="paragraph" w:customStyle="1" w:styleId="40B580EA36E04AB29AE4EAFA45BFF522">
    <w:name w:val="40B580EA36E04AB29AE4EAFA45BFF522"/>
    <w:rsid w:val="001137DA"/>
  </w:style>
  <w:style w:type="paragraph" w:customStyle="1" w:styleId="D54495D2178540CC8CAFD0A1B5312A3A">
    <w:name w:val="D54495D2178540CC8CAFD0A1B5312A3A"/>
    <w:rsid w:val="001137DA"/>
  </w:style>
  <w:style w:type="paragraph" w:customStyle="1" w:styleId="0C63C92EB5EF4AD3829A38687988529D">
    <w:name w:val="0C63C92EB5EF4AD3829A38687988529D"/>
    <w:rsid w:val="00BB62E3"/>
  </w:style>
  <w:style w:type="paragraph" w:customStyle="1" w:styleId="1A143BEC58574C32858C2B5BEB73DAEC">
    <w:name w:val="1A143BEC58574C32858C2B5BEB73DAEC"/>
    <w:rsid w:val="00167A2E"/>
    <w:pPr>
      <w:spacing w:after="160" w:line="259" w:lineRule="auto"/>
    </w:pPr>
  </w:style>
  <w:style w:type="paragraph" w:customStyle="1" w:styleId="29765E3B4D3148A8AA2B64D25E303FE7">
    <w:name w:val="29765E3B4D3148A8AA2B64D25E303FE7"/>
    <w:rsid w:val="00167A2E"/>
    <w:pPr>
      <w:spacing w:after="160" w:line="259" w:lineRule="auto"/>
    </w:pPr>
  </w:style>
  <w:style w:type="paragraph" w:customStyle="1" w:styleId="604FF6B4AACA4961988636851D4EFE76">
    <w:name w:val="604FF6B4AACA4961988636851D4EFE76"/>
    <w:rsid w:val="00C82EF9"/>
  </w:style>
  <w:style w:type="paragraph" w:customStyle="1" w:styleId="BB3F4CF58D7840E8A04A92657986D9F2">
    <w:name w:val="BB3F4CF58D7840E8A04A92657986D9F2"/>
    <w:rsid w:val="00C82EF9"/>
  </w:style>
  <w:style w:type="paragraph" w:customStyle="1" w:styleId="D398290E4C3940C88B3452487561DE99">
    <w:name w:val="D398290E4C3940C88B3452487561DE99"/>
    <w:rsid w:val="00C82EF9"/>
  </w:style>
  <w:style w:type="paragraph" w:customStyle="1" w:styleId="558670865BB74F9DAC48A66EF156914E">
    <w:name w:val="558670865BB74F9DAC48A66EF156914E"/>
    <w:rsid w:val="00C82EF9"/>
  </w:style>
  <w:style w:type="paragraph" w:customStyle="1" w:styleId="460D67FDAE594B99B8D74E9932A15797">
    <w:name w:val="460D67FDAE594B99B8D74E9932A15797"/>
    <w:rsid w:val="00E02577"/>
  </w:style>
  <w:style w:type="paragraph" w:customStyle="1" w:styleId="CE6164980DDD47DAADEF215DC488F49F">
    <w:name w:val="CE6164980DDD47DAADEF215DC488F49F"/>
    <w:rsid w:val="00E02577"/>
  </w:style>
  <w:style w:type="paragraph" w:customStyle="1" w:styleId="150B630D357043A999B82D63FAA65180">
    <w:name w:val="150B630D357043A999B82D63FAA65180"/>
    <w:rsid w:val="0072455B"/>
  </w:style>
  <w:style w:type="paragraph" w:customStyle="1" w:styleId="5017EC4FE3E9485695D7B2EB1FDDD8C9">
    <w:name w:val="5017EC4FE3E9485695D7B2EB1FDDD8C9"/>
    <w:rsid w:val="006D0045"/>
    <w:pPr>
      <w:spacing w:after="160" w:line="259" w:lineRule="auto"/>
    </w:pPr>
  </w:style>
  <w:style w:type="paragraph" w:customStyle="1" w:styleId="540565B5CE864847B6D8F56BFCF34F88">
    <w:name w:val="540565B5CE864847B6D8F56BFCF34F88"/>
    <w:rsid w:val="006D0045"/>
    <w:pPr>
      <w:spacing w:after="160" w:line="259" w:lineRule="auto"/>
    </w:pPr>
  </w:style>
  <w:style w:type="paragraph" w:customStyle="1" w:styleId="0D32F0A41E2A437B89D3E9B60B5C13A7">
    <w:name w:val="0D32F0A41E2A437B89D3E9B60B5C13A7"/>
    <w:rsid w:val="00CE06CA"/>
  </w:style>
  <w:style w:type="paragraph" w:customStyle="1" w:styleId="2FD52C6DAA584CB781DE05E0785EF311">
    <w:name w:val="2FD52C6DAA584CB781DE05E0785EF311"/>
    <w:rsid w:val="00CE06CA"/>
  </w:style>
  <w:style w:type="paragraph" w:customStyle="1" w:styleId="BCA10CA22C07423F8C3ADC6E1C17982E">
    <w:name w:val="BCA10CA22C07423F8C3ADC6E1C17982E"/>
    <w:rsid w:val="00CE06CA"/>
  </w:style>
  <w:style w:type="paragraph" w:customStyle="1" w:styleId="380B43EF174E46FCB0182F9CDC186116">
    <w:name w:val="380B43EF174E46FCB0182F9CDC186116"/>
    <w:rsid w:val="00CE06CA"/>
  </w:style>
  <w:style w:type="paragraph" w:customStyle="1" w:styleId="267A34CBC02A403BB1B35818C3E9223F">
    <w:name w:val="267A34CBC02A403BB1B35818C3E9223F"/>
    <w:rsid w:val="00CE06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10B12C1A80E64780B922855536D4CB" ma:contentTypeVersion="0" ma:contentTypeDescription="Umožňuje vytvoriť nový dokument." ma:contentTypeScope="" ma:versionID="08d5036a8f2136b37840503b1da456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C0CED-D22B-40D2-B513-2EEC4FBA6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9CBBD6-7564-4610-B9F7-43FB530012AB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CC8A748-E090-4E20-8382-E796D34241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5E20A-E9C4-41D2-9DBB-C8755663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</vt:lpstr>
    </vt:vector>
  </TitlesOfParts>
  <Company>mpsvr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varsanyi</dc:creator>
  <cp:lastModifiedBy>OM</cp:lastModifiedBy>
  <cp:revision>56</cp:revision>
  <cp:lastPrinted>2019-08-06T11:38:00Z</cp:lastPrinted>
  <dcterms:created xsi:type="dcterms:W3CDTF">2017-11-10T08:32:00Z</dcterms:created>
  <dcterms:modified xsi:type="dcterms:W3CDTF">2020-02-24T09:15:00Z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